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10002"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20"/>
        <w:gridCol w:w="1134"/>
        <w:gridCol w:w="4248"/>
      </w:tblGrid>
      <w:tr w:rsidR="007E3060" w14:paraId="18E368D2" w14:textId="77777777" w:rsidTr="00261B32">
        <w:trPr>
          <w:trHeight w:val="1004"/>
        </w:trPr>
        <w:tc>
          <w:tcPr>
            <w:tcW w:w="4620" w:type="dxa"/>
            <w:vAlign w:val="bottom"/>
          </w:tcPr>
          <w:p w14:paraId="37EA7645" w14:textId="1F1D3924" w:rsidR="007E3060" w:rsidRPr="00231292" w:rsidRDefault="00231292" w:rsidP="007E3060">
            <w:pPr>
              <w:rPr>
                <w:color w:val="8EAADB" w:themeColor="accent1" w:themeTint="99"/>
                <w:sz w:val="16"/>
                <w:szCs w:val="16"/>
              </w:rPr>
            </w:pPr>
            <w:bookmarkStart w:id="0" w:name="_GoBack"/>
            <w:bookmarkEnd w:id="0"/>
            <w:r w:rsidRPr="00231292">
              <w:rPr>
                <w:rFonts w:ascii="Calibri" w:hAnsi="Calibri" w:cs="Calibri"/>
                <w:color w:val="8EAADB" w:themeColor="accent1" w:themeTint="99"/>
                <w:sz w:val="16"/>
                <w:szCs w:val="16"/>
              </w:rPr>
              <w:t>•</w:t>
            </w:r>
          </w:p>
          <w:p w14:paraId="4942C013" w14:textId="77777777" w:rsidR="00231292" w:rsidRPr="00231292" w:rsidRDefault="00231292" w:rsidP="00231292">
            <w:pPr>
              <w:rPr>
                <w:color w:val="8EAADB" w:themeColor="accent1" w:themeTint="99"/>
                <w:sz w:val="16"/>
                <w:szCs w:val="16"/>
              </w:rPr>
            </w:pPr>
            <w:r w:rsidRPr="00231292">
              <w:rPr>
                <w:rFonts w:ascii="Calibri" w:hAnsi="Calibri" w:cs="Calibri"/>
                <w:color w:val="8EAADB" w:themeColor="accent1" w:themeTint="99"/>
                <w:sz w:val="16"/>
                <w:szCs w:val="16"/>
              </w:rPr>
              <w:t>•</w:t>
            </w:r>
          </w:p>
          <w:p w14:paraId="38C7F9ED" w14:textId="29F4FF1F" w:rsidR="007E3060" w:rsidRPr="00231292" w:rsidRDefault="00231292" w:rsidP="007E3060">
            <w:pPr>
              <w:rPr>
                <w:color w:val="8EAADB" w:themeColor="accent1" w:themeTint="99"/>
                <w:sz w:val="16"/>
                <w:szCs w:val="16"/>
              </w:rPr>
            </w:pPr>
            <w:r w:rsidRPr="00231292">
              <w:rPr>
                <w:rFonts w:ascii="Calibri" w:hAnsi="Calibri" w:cs="Calibri"/>
                <w:color w:val="8EAADB" w:themeColor="accent1" w:themeTint="99"/>
                <w:sz w:val="16"/>
                <w:szCs w:val="16"/>
              </w:rPr>
              <w:t>•</w:t>
            </w:r>
          </w:p>
          <w:p w14:paraId="6ACBD029" w14:textId="16A98D63" w:rsidR="007E3060" w:rsidRPr="00231292" w:rsidRDefault="00231292" w:rsidP="007E3060">
            <w:pPr>
              <w:rPr>
                <w:color w:val="8EAADB" w:themeColor="accent1" w:themeTint="99"/>
                <w:sz w:val="16"/>
                <w:szCs w:val="16"/>
              </w:rPr>
            </w:pPr>
            <w:r w:rsidRPr="00231292">
              <w:rPr>
                <w:rFonts w:ascii="Calibri" w:hAnsi="Calibri" w:cs="Calibri"/>
                <w:color w:val="8EAADB" w:themeColor="accent1" w:themeTint="99"/>
                <w:sz w:val="16"/>
                <w:szCs w:val="16"/>
              </w:rPr>
              <w:t>•</w:t>
            </w:r>
          </w:p>
          <w:p w14:paraId="7463DA25" w14:textId="27FDB7A5" w:rsidR="007E3060" w:rsidRPr="00503EF8" w:rsidRDefault="007E3060" w:rsidP="007E3060">
            <w:pPr>
              <w:rPr>
                <w:sz w:val="20"/>
                <w:szCs w:val="16"/>
              </w:rPr>
            </w:pPr>
            <w:r>
              <w:rPr>
                <w:sz w:val="16"/>
                <w:szCs w:val="16"/>
              </w:rPr>
              <w:t>Briefmuster GmbH – Postfach 10 20 30 – 70180 Stuttgart</w:t>
            </w:r>
          </w:p>
        </w:tc>
        <w:tc>
          <w:tcPr>
            <w:tcW w:w="1134" w:type="dxa"/>
            <w:vMerge w:val="restart"/>
          </w:tcPr>
          <w:p w14:paraId="35B4BDB8" w14:textId="77777777" w:rsidR="007E3060" w:rsidRDefault="007E3060" w:rsidP="007E3060"/>
        </w:tc>
        <w:tc>
          <w:tcPr>
            <w:tcW w:w="4248" w:type="dxa"/>
            <w:vMerge w:val="restart"/>
          </w:tcPr>
          <w:p w14:paraId="71DF147B" w14:textId="77777777" w:rsidR="007E3060" w:rsidRPr="00503EF8" w:rsidRDefault="007E3060" w:rsidP="007E3060"/>
          <w:p w14:paraId="1621AE51" w14:textId="19F4CDC0" w:rsidR="007E3060" w:rsidRDefault="007E3060" w:rsidP="007E3060">
            <w:r w:rsidRPr="00503EF8">
              <w:t>Ihr Zeichen</w:t>
            </w:r>
            <w:r>
              <w:t xml:space="preserve">: </w:t>
            </w:r>
            <w:r w:rsidR="00E22E36">
              <w:t>LNR 803546</w:t>
            </w:r>
          </w:p>
          <w:p w14:paraId="2529282D" w14:textId="071302C1" w:rsidR="007E3060" w:rsidRDefault="007E3060" w:rsidP="007E3060">
            <w:r>
              <w:t xml:space="preserve">Ihre Nachricht vom: </w:t>
            </w:r>
          </w:p>
          <w:p w14:paraId="36F71C84" w14:textId="3943BFEE" w:rsidR="007E3060" w:rsidRDefault="007E3060" w:rsidP="007E3060">
            <w:r>
              <w:t xml:space="preserve">Unser Zeichen: </w:t>
            </w:r>
            <w:proofErr w:type="spellStart"/>
            <w:r w:rsidR="00E22E36">
              <w:t>Avisnr</w:t>
            </w:r>
            <w:proofErr w:type="spellEnd"/>
            <w:r w:rsidR="00E22E36">
              <w:t>. 502547</w:t>
            </w:r>
          </w:p>
          <w:p w14:paraId="410DC972" w14:textId="244169C0" w:rsidR="007E3060" w:rsidRDefault="007E3060" w:rsidP="007E3060">
            <w:r>
              <w:t xml:space="preserve">Unsere Nachricht vom: </w:t>
            </w:r>
          </w:p>
          <w:p w14:paraId="48F5FDEB" w14:textId="054E8BB8" w:rsidR="007E3060" w:rsidRPr="00231292" w:rsidRDefault="00231292" w:rsidP="007E3060">
            <w:pPr>
              <w:rPr>
                <w:color w:val="8EAADB" w:themeColor="accent1" w:themeTint="99"/>
              </w:rPr>
            </w:pPr>
            <w:r w:rsidRPr="00573333">
              <w:rPr>
                <w:rFonts w:ascii="Calibri" w:hAnsi="Calibri" w:cs="Calibri"/>
                <w:color w:val="8EAADB" w:themeColor="accent1" w:themeTint="99"/>
              </w:rPr>
              <w:t>•</w:t>
            </w:r>
          </w:p>
          <w:p w14:paraId="201B029B" w14:textId="3796E3F7" w:rsidR="007E3060" w:rsidRDefault="007E3060" w:rsidP="007E3060">
            <w:r>
              <w:t xml:space="preserve">Name: </w:t>
            </w:r>
            <w:proofErr w:type="spellStart"/>
            <w:r w:rsidR="00E22E36">
              <w:t>Wendula</w:t>
            </w:r>
            <w:proofErr w:type="spellEnd"/>
            <w:r w:rsidR="00E22E36">
              <w:t xml:space="preserve"> Cordes</w:t>
            </w:r>
          </w:p>
          <w:p w14:paraId="473FACCE" w14:textId="0362975B" w:rsidR="007E3060" w:rsidRDefault="007E3060" w:rsidP="007E3060">
            <w:r>
              <w:t xml:space="preserve">Telefon: </w:t>
            </w:r>
            <w:r w:rsidR="00287FBA">
              <w:t>0711 123-49</w:t>
            </w:r>
          </w:p>
          <w:p w14:paraId="70D53306" w14:textId="1F4C747B" w:rsidR="007E3060" w:rsidRDefault="007E3060" w:rsidP="007E3060">
            <w:r>
              <w:t xml:space="preserve">Telefax: </w:t>
            </w:r>
            <w:r w:rsidR="00287FBA">
              <w:t>0711 123-50</w:t>
            </w:r>
          </w:p>
          <w:p w14:paraId="3E13655D" w14:textId="1EC68679" w:rsidR="007E3060" w:rsidRPr="00F6315D" w:rsidRDefault="007E3060" w:rsidP="007E3060">
            <w:pPr>
              <w:spacing w:line="259" w:lineRule="auto"/>
              <w:rPr>
                <w:sz w:val="15"/>
                <w:szCs w:val="15"/>
                <w:lang w:val="it-IT"/>
                <w:rPrChange w:id="1" w:author="Kunkel-Razum, Dr. Kathrin" w:date="2020-09-15T13:00:00Z">
                  <w:rPr>
                    <w:sz w:val="15"/>
                    <w:szCs w:val="15"/>
                  </w:rPr>
                </w:rPrChange>
              </w:rPr>
            </w:pPr>
            <w:r w:rsidRPr="00F6315D">
              <w:rPr>
                <w:lang w:val="it-IT"/>
                <w:rPrChange w:id="2" w:author="Kunkel-Razum, Dr. Kathrin" w:date="2020-09-15T13:00:00Z">
                  <w:rPr/>
                </w:rPrChange>
              </w:rPr>
              <w:t xml:space="preserve">E-Mail: </w:t>
            </w:r>
            <w:r w:rsidR="00E22E36" w:rsidRPr="00F6315D">
              <w:rPr>
                <w:sz w:val="18"/>
                <w:szCs w:val="18"/>
                <w:lang w:val="it-IT"/>
                <w:rPrChange w:id="3" w:author="Kunkel-Razum, Dr. Kathrin" w:date="2020-09-15T13:00:00Z">
                  <w:rPr>
                    <w:sz w:val="18"/>
                    <w:szCs w:val="18"/>
                  </w:rPr>
                </w:rPrChange>
              </w:rPr>
              <w:t>wendula.cordes</w:t>
            </w:r>
            <w:r w:rsidR="008312FC" w:rsidRPr="00F6315D">
              <w:rPr>
                <w:sz w:val="18"/>
                <w:szCs w:val="18"/>
                <w:lang w:val="it-IT"/>
                <w:rPrChange w:id="4" w:author="Kunkel-Razum, Dr. Kathrin" w:date="2020-09-15T13:00:00Z">
                  <w:rPr>
                    <w:sz w:val="18"/>
                    <w:szCs w:val="18"/>
                  </w:rPr>
                </w:rPrChange>
              </w:rPr>
              <w:t>@briefmuster-gmbh.com</w:t>
            </w:r>
          </w:p>
          <w:p w14:paraId="0924881D" w14:textId="7E1A2F1A" w:rsidR="007E3060" w:rsidRPr="00231292" w:rsidRDefault="00231292" w:rsidP="00231292">
            <w:pPr>
              <w:spacing w:line="259" w:lineRule="auto"/>
              <w:rPr>
                <w:color w:val="8EAADB" w:themeColor="accent1" w:themeTint="99"/>
              </w:rPr>
            </w:pPr>
            <w:r w:rsidRPr="00573333">
              <w:rPr>
                <w:rFonts w:ascii="Calibri" w:hAnsi="Calibri" w:cs="Calibri"/>
                <w:color w:val="8EAADB" w:themeColor="accent1" w:themeTint="99"/>
              </w:rPr>
              <w:t>•</w:t>
            </w:r>
          </w:p>
          <w:p w14:paraId="59868684" w14:textId="530E8F99" w:rsidR="007E3060" w:rsidRPr="00503EF8" w:rsidRDefault="007E3060" w:rsidP="007E3060">
            <w:r>
              <w:t xml:space="preserve">Datum: </w:t>
            </w:r>
            <w:r w:rsidR="00E22E36">
              <w:t>20..-05-21</w:t>
            </w:r>
          </w:p>
        </w:tc>
      </w:tr>
      <w:tr w:rsidR="007E3060" w14:paraId="4829F093" w14:textId="77777777" w:rsidTr="00261B32">
        <w:trPr>
          <w:trHeight w:hRule="exact" w:val="1548"/>
        </w:trPr>
        <w:tc>
          <w:tcPr>
            <w:tcW w:w="4620" w:type="dxa"/>
          </w:tcPr>
          <w:p w14:paraId="2FCC279B" w14:textId="1E9F5A78" w:rsidR="00287FBA" w:rsidRPr="00287FBA" w:rsidRDefault="00E22E36" w:rsidP="00231292">
            <w:pPr>
              <w:rPr>
                <w:color w:val="000000" w:themeColor="text1"/>
              </w:rPr>
            </w:pPr>
            <w:r>
              <w:rPr>
                <w:color w:val="000000" w:themeColor="text1"/>
              </w:rPr>
              <w:t>Metallwaren</w:t>
            </w:r>
          </w:p>
          <w:p w14:paraId="1DE556BA" w14:textId="664EA8E5" w:rsidR="00E22E36" w:rsidRDefault="00E22E36" w:rsidP="00231292">
            <w:pPr>
              <w:rPr>
                <w:color w:val="000000" w:themeColor="text1"/>
              </w:rPr>
            </w:pPr>
            <w:proofErr w:type="spellStart"/>
            <w:r>
              <w:rPr>
                <w:color w:val="000000" w:themeColor="text1"/>
              </w:rPr>
              <w:t>Runkelberg</w:t>
            </w:r>
            <w:proofErr w:type="spellEnd"/>
            <w:r>
              <w:rPr>
                <w:color w:val="000000" w:themeColor="text1"/>
              </w:rPr>
              <w:t xml:space="preserve"> &amp; Co. KG</w:t>
            </w:r>
          </w:p>
          <w:p w14:paraId="72B243E3" w14:textId="24F4B07E" w:rsidR="00E22E36" w:rsidRDefault="00E22E36" w:rsidP="00231292">
            <w:pPr>
              <w:rPr>
                <w:color w:val="000000" w:themeColor="text1"/>
              </w:rPr>
            </w:pPr>
            <w:r>
              <w:rPr>
                <w:color w:val="000000" w:themeColor="text1"/>
              </w:rPr>
              <w:t>Frau Kim Wiesner</w:t>
            </w:r>
          </w:p>
          <w:p w14:paraId="74D8AC40" w14:textId="35B7EBF3" w:rsidR="00E22E36" w:rsidRDefault="00E22E36" w:rsidP="00231292">
            <w:pPr>
              <w:rPr>
                <w:color w:val="000000" w:themeColor="text1"/>
              </w:rPr>
            </w:pPr>
            <w:r>
              <w:rPr>
                <w:color w:val="000000" w:themeColor="text1"/>
              </w:rPr>
              <w:t>Postfach 12 54 18</w:t>
            </w:r>
          </w:p>
          <w:p w14:paraId="6BE3879E" w14:textId="3BC09631" w:rsidR="00E22E36" w:rsidRDefault="00E22E36" w:rsidP="00231292">
            <w:pPr>
              <w:rPr>
                <w:color w:val="000000" w:themeColor="text1"/>
              </w:rPr>
            </w:pPr>
            <w:r>
              <w:rPr>
                <w:color w:val="000000" w:themeColor="text1"/>
              </w:rPr>
              <w:t>67146 Deidesheim</w:t>
            </w:r>
          </w:p>
          <w:p w14:paraId="44FEA7D9" w14:textId="023CE2E2" w:rsidR="00231292" w:rsidRPr="00573333" w:rsidRDefault="00231292" w:rsidP="00231292">
            <w:pPr>
              <w:rPr>
                <w:color w:val="8EAADB" w:themeColor="accent1" w:themeTint="99"/>
              </w:rPr>
            </w:pPr>
            <w:r w:rsidRPr="00573333">
              <w:rPr>
                <w:rFonts w:ascii="Calibri" w:hAnsi="Calibri" w:cs="Calibri"/>
                <w:color w:val="8EAADB" w:themeColor="accent1" w:themeTint="99"/>
              </w:rPr>
              <w:t>•</w:t>
            </w:r>
          </w:p>
          <w:p w14:paraId="4F724423" w14:textId="065C2044" w:rsidR="00231292" w:rsidRDefault="00231292" w:rsidP="00231292">
            <w:r w:rsidRPr="00573333">
              <w:rPr>
                <w:rFonts w:ascii="Calibri" w:hAnsi="Calibri" w:cs="Calibri"/>
                <w:color w:val="8EAADB" w:themeColor="accent1" w:themeTint="99"/>
              </w:rPr>
              <w:t>•</w:t>
            </w:r>
          </w:p>
        </w:tc>
        <w:tc>
          <w:tcPr>
            <w:tcW w:w="1134" w:type="dxa"/>
            <w:vMerge/>
          </w:tcPr>
          <w:p w14:paraId="6DACC5A8" w14:textId="77777777" w:rsidR="007E3060" w:rsidRDefault="007E3060" w:rsidP="007E3060"/>
        </w:tc>
        <w:tc>
          <w:tcPr>
            <w:tcW w:w="4248" w:type="dxa"/>
            <w:vMerge/>
          </w:tcPr>
          <w:p w14:paraId="1827C129" w14:textId="77777777" w:rsidR="007E3060" w:rsidRDefault="007E3060" w:rsidP="007E3060"/>
        </w:tc>
      </w:tr>
      <w:tr w:rsidR="007E3060" w14:paraId="077902A5" w14:textId="77777777" w:rsidTr="00261B32">
        <w:trPr>
          <w:trHeight w:val="20"/>
        </w:trPr>
        <w:tc>
          <w:tcPr>
            <w:tcW w:w="4620" w:type="dxa"/>
          </w:tcPr>
          <w:p w14:paraId="0BFF1777" w14:textId="77777777" w:rsidR="007E3060" w:rsidRDefault="007E3060" w:rsidP="007E3060"/>
        </w:tc>
        <w:tc>
          <w:tcPr>
            <w:tcW w:w="1134" w:type="dxa"/>
            <w:vMerge/>
          </w:tcPr>
          <w:p w14:paraId="5433DE76" w14:textId="77777777" w:rsidR="007E3060" w:rsidRDefault="007E3060" w:rsidP="007E3060"/>
        </w:tc>
        <w:tc>
          <w:tcPr>
            <w:tcW w:w="4248" w:type="dxa"/>
            <w:vMerge/>
          </w:tcPr>
          <w:p w14:paraId="64EA317A" w14:textId="77777777" w:rsidR="007E3060" w:rsidRDefault="007E3060" w:rsidP="007E3060"/>
        </w:tc>
      </w:tr>
    </w:tbl>
    <w:p w14:paraId="174E739F" w14:textId="77777777" w:rsidR="00231292" w:rsidRPr="00573333" w:rsidRDefault="00231292" w:rsidP="0091030E">
      <w:pPr>
        <w:ind w:left="-85"/>
        <w:rPr>
          <w:color w:val="8EAADB" w:themeColor="accent1" w:themeTint="99"/>
        </w:rPr>
      </w:pPr>
      <w:r w:rsidRPr="00573333">
        <w:rPr>
          <w:rFonts w:ascii="Calibri" w:hAnsi="Calibri" w:cs="Calibri"/>
          <w:color w:val="8EAADB" w:themeColor="accent1" w:themeTint="99"/>
        </w:rPr>
        <w:t>•</w:t>
      </w:r>
    </w:p>
    <w:p w14:paraId="190D29B3" w14:textId="77777777" w:rsidR="00231292" w:rsidRPr="00573333" w:rsidRDefault="00231292" w:rsidP="0091030E">
      <w:pPr>
        <w:ind w:left="-85"/>
        <w:rPr>
          <w:color w:val="8EAADB" w:themeColor="accent1" w:themeTint="99"/>
        </w:rPr>
      </w:pPr>
      <w:r w:rsidRPr="00573333">
        <w:rPr>
          <w:rFonts w:ascii="Calibri" w:hAnsi="Calibri" w:cs="Calibri"/>
          <w:color w:val="8EAADB" w:themeColor="accent1" w:themeTint="99"/>
        </w:rPr>
        <w:t>•</w:t>
      </w:r>
    </w:p>
    <w:p w14:paraId="1FE0556A" w14:textId="469DE6E3" w:rsidR="00573115" w:rsidRPr="00E22E36" w:rsidRDefault="00E22E36" w:rsidP="0091030E">
      <w:pPr>
        <w:ind w:left="-85"/>
        <w:rPr>
          <w:b/>
          <w:bCs/>
        </w:rPr>
      </w:pPr>
      <w:r w:rsidRPr="00E22E36">
        <w:rPr>
          <w:b/>
          <w:bCs/>
        </w:rPr>
        <w:t>Zahlungsavis Nr. 5026547</w:t>
      </w:r>
    </w:p>
    <w:p w14:paraId="1B7FC743" w14:textId="77777777" w:rsidR="00E22E36" w:rsidRPr="00573333" w:rsidRDefault="00E22E36" w:rsidP="0091030E">
      <w:pPr>
        <w:ind w:left="-85"/>
        <w:rPr>
          <w:color w:val="8EAADB" w:themeColor="accent1" w:themeTint="99"/>
        </w:rPr>
      </w:pPr>
      <w:r w:rsidRPr="00573333">
        <w:rPr>
          <w:rFonts w:ascii="Calibri" w:hAnsi="Calibri" w:cs="Calibri"/>
          <w:color w:val="8EAADB" w:themeColor="accent1" w:themeTint="99"/>
        </w:rPr>
        <w:t>•</w:t>
      </w:r>
    </w:p>
    <w:p w14:paraId="100C2105" w14:textId="77777777" w:rsidR="00E22E36" w:rsidRPr="00573333" w:rsidRDefault="00E22E36" w:rsidP="0091030E">
      <w:pPr>
        <w:ind w:left="-85"/>
        <w:rPr>
          <w:color w:val="8EAADB" w:themeColor="accent1" w:themeTint="99"/>
        </w:rPr>
      </w:pPr>
      <w:r w:rsidRPr="00573333">
        <w:rPr>
          <w:rFonts w:ascii="Calibri" w:hAnsi="Calibri" w:cs="Calibri"/>
          <w:color w:val="8EAADB" w:themeColor="accent1" w:themeTint="99"/>
        </w:rPr>
        <w:t>•</w:t>
      </w:r>
    </w:p>
    <w:p w14:paraId="48369AC1" w14:textId="1E68B723" w:rsidR="00E22E36" w:rsidRDefault="00E22E36" w:rsidP="0091030E">
      <w:pPr>
        <w:ind w:left="-85"/>
      </w:pPr>
      <w:r>
        <w:t>Sehr geehrte Frau Wiesner,</w:t>
      </w:r>
    </w:p>
    <w:p w14:paraId="3C5B81D3" w14:textId="77777777" w:rsidR="00E22E36" w:rsidRPr="00573333" w:rsidRDefault="00E22E36" w:rsidP="0091030E">
      <w:pPr>
        <w:ind w:left="-85"/>
        <w:rPr>
          <w:color w:val="8EAADB" w:themeColor="accent1" w:themeTint="99"/>
        </w:rPr>
      </w:pPr>
      <w:r w:rsidRPr="00573333">
        <w:rPr>
          <w:rFonts w:ascii="Calibri" w:hAnsi="Calibri" w:cs="Calibri"/>
          <w:color w:val="8EAADB" w:themeColor="accent1" w:themeTint="99"/>
        </w:rPr>
        <w:t>•</w:t>
      </w:r>
    </w:p>
    <w:p w14:paraId="32467A74" w14:textId="245D16FC" w:rsidR="00E22E36" w:rsidRDefault="00E22E36" w:rsidP="0091030E">
      <w:pPr>
        <w:ind w:left="-85"/>
        <w:rPr>
          <w:rFonts w:ascii="Calibri" w:hAnsi="Calibri" w:cs="Calibri"/>
          <w:color w:val="000000" w:themeColor="text1"/>
        </w:rPr>
      </w:pPr>
      <w:r w:rsidRPr="00E22E36">
        <w:rPr>
          <w:rFonts w:ascii="Calibri" w:hAnsi="Calibri" w:cs="Calibri"/>
          <w:color w:val="000000" w:themeColor="text1"/>
        </w:rPr>
        <w:t>wir</w:t>
      </w:r>
      <w:r>
        <w:rPr>
          <w:rFonts w:ascii="Calibri" w:hAnsi="Calibri" w:cs="Calibri"/>
          <w:color w:val="000000" w:themeColor="text1"/>
        </w:rPr>
        <w:t xml:space="preserve"> haben </w:t>
      </w:r>
      <w:ins w:id="5" w:author="Kunkel-Razum, Dr. Kathrin" w:date="2020-09-15T13:00:00Z">
        <w:r w:rsidR="00F6315D">
          <w:rPr>
            <w:rFonts w:ascii="Calibri" w:hAnsi="Calibri" w:cs="Calibri"/>
            <w:color w:val="000000" w:themeColor="text1"/>
          </w:rPr>
          <w:t xml:space="preserve">die </w:t>
        </w:r>
      </w:ins>
      <w:r>
        <w:rPr>
          <w:rFonts w:ascii="Calibri" w:hAnsi="Calibri" w:cs="Calibri"/>
          <w:color w:val="000000" w:themeColor="text1"/>
        </w:rPr>
        <w:t>unten aufgeführten Posten auf Ihr Konto überwiesen:</w:t>
      </w:r>
    </w:p>
    <w:p w14:paraId="35146D6D" w14:textId="0E8E3037" w:rsidR="00E22E36" w:rsidRPr="00F30814" w:rsidRDefault="00F30814" w:rsidP="0091030E">
      <w:pPr>
        <w:ind w:left="-85"/>
        <w:rPr>
          <w:color w:val="8EAADB" w:themeColor="accent1" w:themeTint="99"/>
        </w:rPr>
      </w:pPr>
      <w:r w:rsidRPr="00573333">
        <w:rPr>
          <w:rFonts w:ascii="Calibri" w:hAnsi="Calibri" w:cs="Calibri"/>
          <w:color w:val="8EAADB" w:themeColor="accent1" w:themeTint="99"/>
        </w:rPr>
        <w:t>•</w:t>
      </w:r>
    </w:p>
    <w:p w14:paraId="5AFB4779" w14:textId="0588E8C0" w:rsidR="00E22E36" w:rsidRDefault="00E22E36" w:rsidP="0091030E">
      <w:pPr>
        <w:ind w:left="-85"/>
        <w:rPr>
          <w:rFonts w:ascii="Calibri" w:hAnsi="Calibri" w:cs="Calibri"/>
          <w:color w:val="000000" w:themeColor="text1"/>
        </w:rPr>
      </w:pPr>
      <w:r>
        <w:rPr>
          <w:rFonts w:ascii="Calibri" w:hAnsi="Calibri" w:cs="Calibri"/>
          <w:color w:val="000000" w:themeColor="text1"/>
        </w:rPr>
        <w:t xml:space="preserve">IBAN DE58 4839 3994 3994 3999 89 bei der VR Bank </w:t>
      </w:r>
      <w:proofErr w:type="spellStart"/>
      <w:r>
        <w:rPr>
          <w:rFonts w:ascii="Calibri" w:hAnsi="Calibri" w:cs="Calibri"/>
          <w:color w:val="000000" w:themeColor="text1"/>
        </w:rPr>
        <w:t>Mittelstedt</w:t>
      </w:r>
      <w:proofErr w:type="spellEnd"/>
    </w:p>
    <w:p w14:paraId="43F9AD15" w14:textId="223C3E44" w:rsidR="00E22E36" w:rsidRDefault="00E22E36" w:rsidP="0091030E">
      <w:pPr>
        <w:ind w:left="-85"/>
        <w:rPr>
          <w:rFonts w:ascii="Calibri" w:hAnsi="Calibri" w:cs="Calibri"/>
          <w:color w:val="000000" w:themeColor="text1"/>
        </w:rPr>
      </w:pPr>
      <w:r>
        <w:rPr>
          <w:rFonts w:ascii="Calibri" w:hAnsi="Calibri" w:cs="Calibri"/>
          <w:color w:val="000000" w:themeColor="text1"/>
        </w:rPr>
        <w:t xml:space="preserve">BIC GENODE61DUW </w:t>
      </w:r>
    </w:p>
    <w:p w14:paraId="7054F426" w14:textId="43AAC1A7" w:rsidR="00E22E36" w:rsidRPr="00F30814" w:rsidRDefault="00F30814" w:rsidP="0091030E">
      <w:pPr>
        <w:ind w:left="-85"/>
        <w:rPr>
          <w:color w:val="8EAADB" w:themeColor="accent1" w:themeTint="99"/>
        </w:rPr>
      </w:pPr>
      <w:r w:rsidRPr="00573333">
        <w:rPr>
          <w:rFonts w:ascii="Calibri" w:hAnsi="Calibri" w:cs="Calibri"/>
          <w:color w:val="8EAADB" w:themeColor="accent1" w:themeTint="99"/>
        </w:rPr>
        <w:t>•</w:t>
      </w:r>
    </w:p>
    <w:tbl>
      <w:tblPr>
        <w:tblStyle w:val="Tabellenraster"/>
        <w:tblW w:w="0" w:type="auto"/>
        <w:tblCellMar>
          <w:top w:w="57" w:type="dxa"/>
          <w:bottom w:w="57" w:type="dxa"/>
        </w:tblCellMar>
        <w:tblLook w:val="04A0" w:firstRow="1" w:lastRow="0" w:firstColumn="1" w:lastColumn="0" w:noHBand="0" w:noVBand="1"/>
      </w:tblPr>
      <w:tblGrid>
        <w:gridCol w:w="1242"/>
        <w:gridCol w:w="1872"/>
        <w:gridCol w:w="1134"/>
        <w:gridCol w:w="1559"/>
        <w:gridCol w:w="1418"/>
        <w:gridCol w:w="1701"/>
      </w:tblGrid>
      <w:tr w:rsidR="00462FFD" w:rsidRPr="00462FFD" w14:paraId="1C58D3F4" w14:textId="77777777" w:rsidTr="0091030E">
        <w:tc>
          <w:tcPr>
            <w:tcW w:w="1242" w:type="dxa"/>
            <w:tcBorders>
              <w:bottom w:val="single" w:sz="4" w:space="0" w:color="auto"/>
            </w:tcBorders>
            <w:shd w:val="clear" w:color="auto" w:fill="D9D9D9" w:themeFill="background1" w:themeFillShade="D9"/>
            <w:vAlign w:val="center"/>
          </w:tcPr>
          <w:p w14:paraId="42854927" w14:textId="3C319CE3" w:rsidR="00E22E36" w:rsidRPr="00462FFD" w:rsidRDefault="00E22E36" w:rsidP="00D123D7">
            <w:pPr>
              <w:jc w:val="center"/>
              <w:rPr>
                <w:rFonts w:ascii="Calibri" w:hAnsi="Calibri" w:cs="Calibri"/>
                <w:b/>
                <w:bCs/>
                <w:color w:val="000000" w:themeColor="text1"/>
              </w:rPr>
            </w:pPr>
            <w:r w:rsidRPr="00462FFD">
              <w:rPr>
                <w:rFonts w:ascii="Calibri" w:hAnsi="Calibri" w:cs="Calibri"/>
                <w:b/>
                <w:bCs/>
                <w:color w:val="000000" w:themeColor="text1"/>
              </w:rPr>
              <w:t>Beleg-Nr</w:t>
            </w:r>
            <w:r w:rsidR="00462FFD">
              <w:rPr>
                <w:rFonts w:ascii="Calibri" w:hAnsi="Calibri" w:cs="Calibri"/>
                <w:b/>
                <w:bCs/>
                <w:color w:val="000000" w:themeColor="text1"/>
              </w:rPr>
              <w:t>.</w:t>
            </w:r>
          </w:p>
        </w:tc>
        <w:tc>
          <w:tcPr>
            <w:tcW w:w="1872" w:type="dxa"/>
            <w:tcBorders>
              <w:bottom w:val="single" w:sz="4" w:space="0" w:color="auto"/>
            </w:tcBorders>
            <w:shd w:val="clear" w:color="auto" w:fill="D9D9D9" w:themeFill="background1" w:themeFillShade="D9"/>
            <w:vAlign w:val="center"/>
          </w:tcPr>
          <w:p w14:paraId="0E543D14" w14:textId="1C7C4B2A" w:rsidR="00E22E36" w:rsidRPr="00462FFD" w:rsidRDefault="00E22E36" w:rsidP="00D123D7">
            <w:pPr>
              <w:jc w:val="center"/>
              <w:rPr>
                <w:rFonts w:ascii="Calibri" w:hAnsi="Calibri" w:cs="Calibri"/>
                <w:b/>
                <w:bCs/>
                <w:color w:val="000000" w:themeColor="text1"/>
              </w:rPr>
            </w:pPr>
            <w:proofErr w:type="spellStart"/>
            <w:r w:rsidRPr="00462FFD">
              <w:rPr>
                <w:rFonts w:ascii="Calibri" w:hAnsi="Calibri" w:cs="Calibri"/>
                <w:b/>
                <w:bCs/>
                <w:color w:val="000000" w:themeColor="text1"/>
              </w:rPr>
              <w:t>Rechnungsnr</w:t>
            </w:r>
            <w:proofErr w:type="spellEnd"/>
            <w:r w:rsidRPr="00462FFD">
              <w:rPr>
                <w:rFonts w:ascii="Calibri" w:hAnsi="Calibri" w:cs="Calibri"/>
                <w:b/>
                <w:bCs/>
                <w:color w:val="000000" w:themeColor="text1"/>
              </w:rPr>
              <w:t>.</w:t>
            </w:r>
          </w:p>
        </w:tc>
        <w:tc>
          <w:tcPr>
            <w:tcW w:w="1134" w:type="dxa"/>
            <w:tcBorders>
              <w:bottom w:val="single" w:sz="4" w:space="0" w:color="auto"/>
            </w:tcBorders>
            <w:shd w:val="clear" w:color="auto" w:fill="D9D9D9" w:themeFill="background1" w:themeFillShade="D9"/>
            <w:vAlign w:val="center"/>
          </w:tcPr>
          <w:p w14:paraId="50B7EEEC" w14:textId="28364A6F" w:rsidR="00E22E36" w:rsidRPr="00462FFD" w:rsidRDefault="00E22E36" w:rsidP="00D123D7">
            <w:pPr>
              <w:jc w:val="center"/>
              <w:rPr>
                <w:rFonts w:ascii="Calibri" w:hAnsi="Calibri" w:cs="Calibri"/>
                <w:b/>
                <w:bCs/>
                <w:color w:val="000000" w:themeColor="text1"/>
              </w:rPr>
            </w:pPr>
            <w:r w:rsidRPr="00462FFD">
              <w:rPr>
                <w:rFonts w:ascii="Calibri" w:hAnsi="Calibri" w:cs="Calibri"/>
                <w:b/>
                <w:bCs/>
                <w:color w:val="000000" w:themeColor="text1"/>
              </w:rPr>
              <w:t>vom</w:t>
            </w:r>
          </w:p>
        </w:tc>
        <w:tc>
          <w:tcPr>
            <w:tcW w:w="1559" w:type="dxa"/>
            <w:tcBorders>
              <w:bottom w:val="single" w:sz="4" w:space="0" w:color="auto"/>
            </w:tcBorders>
            <w:shd w:val="clear" w:color="auto" w:fill="D9D9D9" w:themeFill="background1" w:themeFillShade="D9"/>
            <w:vAlign w:val="center"/>
          </w:tcPr>
          <w:p w14:paraId="58DA6DAA" w14:textId="3622465A" w:rsidR="00462FFD" w:rsidRDefault="00E22E36" w:rsidP="00D123D7">
            <w:pPr>
              <w:jc w:val="center"/>
              <w:rPr>
                <w:rFonts w:ascii="Calibri" w:hAnsi="Calibri" w:cs="Calibri"/>
                <w:b/>
                <w:bCs/>
                <w:color w:val="000000" w:themeColor="text1"/>
              </w:rPr>
            </w:pPr>
            <w:r w:rsidRPr="00462FFD">
              <w:rPr>
                <w:rFonts w:ascii="Calibri" w:hAnsi="Calibri" w:cs="Calibri"/>
                <w:b/>
                <w:bCs/>
                <w:color w:val="000000" w:themeColor="text1"/>
              </w:rPr>
              <w:t>Brutto</w:t>
            </w:r>
          </w:p>
          <w:p w14:paraId="62973F10" w14:textId="170FEBEC" w:rsidR="00E22E36" w:rsidRPr="00462FFD" w:rsidRDefault="00E22E36" w:rsidP="00D123D7">
            <w:pPr>
              <w:jc w:val="center"/>
              <w:rPr>
                <w:rFonts w:ascii="Calibri" w:hAnsi="Calibri" w:cs="Calibri"/>
                <w:b/>
                <w:bCs/>
                <w:color w:val="000000" w:themeColor="text1"/>
              </w:rPr>
            </w:pPr>
            <w:r w:rsidRPr="00462FFD">
              <w:rPr>
                <w:rFonts w:ascii="Calibri" w:hAnsi="Calibri" w:cs="Calibri"/>
                <w:b/>
                <w:bCs/>
                <w:color w:val="000000" w:themeColor="text1"/>
              </w:rPr>
              <w:t>in EUR</w:t>
            </w:r>
          </w:p>
        </w:tc>
        <w:tc>
          <w:tcPr>
            <w:tcW w:w="1418" w:type="dxa"/>
            <w:tcBorders>
              <w:bottom w:val="single" w:sz="4" w:space="0" w:color="auto"/>
            </w:tcBorders>
            <w:shd w:val="clear" w:color="auto" w:fill="D9D9D9" w:themeFill="background1" w:themeFillShade="D9"/>
            <w:vAlign w:val="center"/>
          </w:tcPr>
          <w:p w14:paraId="5F5B2A38" w14:textId="1ED3D0FA" w:rsidR="00E22E36" w:rsidRPr="00462FFD" w:rsidRDefault="00E22E36" w:rsidP="00D123D7">
            <w:pPr>
              <w:jc w:val="center"/>
              <w:rPr>
                <w:rFonts w:ascii="Calibri" w:hAnsi="Calibri" w:cs="Calibri"/>
                <w:b/>
                <w:bCs/>
                <w:color w:val="000000" w:themeColor="text1"/>
              </w:rPr>
            </w:pPr>
            <w:r w:rsidRPr="00462FFD">
              <w:rPr>
                <w:rFonts w:ascii="Calibri" w:hAnsi="Calibri" w:cs="Calibri"/>
                <w:b/>
                <w:bCs/>
                <w:color w:val="000000" w:themeColor="text1"/>
              </w:rPr>
              <w:t>Skonto</w:t>
            </w:r>
            <w:r w:rsidR="00462FFD" w:rsidRPr="00462FFD">
              <w:rPr>
                <w:rFonts w:ascii="Calibri" w:hAnsi="Calibri" w:cs="Calibri"/>
                <w:b/>
                <w:bCs/>
                <w:color w:val="000000" w:themeColor="text1"/>
              </w:rPr>
              <w:t>abzug</w:t>
            </w:r>
          </w:p>
        </w:tc>
        <w:tc>
          <w:tcPr>
            <w:tcW w:w="1701" w:type="dxa"/>
            <w:tcBorders>
              <w:bottom w:val="single" w:sz="4" w:space="0" w:color="auto"/>
            </w:tcBorders>
            <w:shd w:val="clear" w:color="auto" w:fill="D9D9D9" w:themeFill="background1" w:themeFillShade="D9"/>
            <w:vAlign w:val="center"/>
          </w:tcPr>
          <w:p w14:paraId="02692728" w14:textId="5BF1CC53" w:rsidR="00462FFD" w:rsidRDefault="00E22E36" w:rsidP="00D123D7">
            <w:pPr>
              <w:jc w:val="center"/>
              <w:rPr>
                <w:rFonts w:ascii="Calibri" w:hAnsi="Calibri" w:cs="Calibri"/>
                <w:b/>
                <w:bCs/>
                <w:color w:val="000000" w:themeColor="text1"/>
              </w:rPr>
            </w:pPr>
            <w:r w:rsidRPr="00462FFD">
              <w:rPr>
                <w:rFonts w:ascii="Calibri" w:hAnsi="Calibri" w:cs="Calibri"/>
                <w:b/>
                <w:bCs/>
                <w:color w:val="000000" w:themeColor="text1"/>
              </w:rPr>
              <w:t>Zahlungsbetrag</w:t>
            </w:r>
          </w:p>
          <w:p w14:paraId="476F8547" w14:textId="4BD9ED15" w:rsidR="00E22E36" w:rsidRPr="00462FFD" w:rsidRDefault="00E22E36" w:rsidP="00D123D7">
            <w:pPr>
              <w:jc w:val="center"/>
              <w:rPr>
                <w:rFonts w:ascii="Calibri" w:hAnsi="Calibri" w:cs="Calibri"/>
                <w:b/>
                <w:bCs/>
                <w:color w:val="000000" w:themeColor="text1"/>
              </w:rPr>
            </w:pPr>
            <w:r w:rsidRPr="00462FFD">
              <w:rPr>
                <w:rFonts w:ascii="Calibri" w:hAnsi="Calibri" w:cs="Calibri"/>
                <w:b/>
                <w:bCs/>
                <w:color w:val="000000" w:themeColor="text1"/>
              </w:rPr>
              <w:t>in EUR</w:t>
            </w:r>
          </w:p>
        </w:tc>
      </w:tr>
      <w:tr w:rsidR="00D123D7" w14:paraId="665323F3" w14:textId="77777777" w:rsidTr="0091030E">
        <w:tc>
          <w:tcPr>
            <w:tcW w:w="1242" w:type="dxa"/>
            <w:tcBorders>
              <w:bottom w:val="nil"/>
            </w:tcBorders>
          </w:tcPr>
          <w:p w14:paraId="16C80558" w14:textId="392B5668" w:rsidR="00E22E36" w:rsidRDefault="00E22E36" w:rsidP="00462FFD">
            <w:pPr>
              <w:jc w:val="center"/>
              <w:rPr>
                <w:rFonts w:ascii="Calibri" w:hAnsi="Calibri" w:cs="Calibri"/>
                <w:color w:val="000000" w:themeColor="text1"/>
              </w:rPr>
            </w:pPr>
            <w:r>
              <w:rPr>
                <w:rFonts w:ascii="Calibri" w:hAnsi="Calibri" w:cs="Calibri"/>
                <w:color w:val="000000" w:themeColor="text1"/>
              </w:rPr>
              <w:t>11-23415</w:t>
            </w:r>
          </w:p>
        </w:tc>
        <w:tc>
          <w:tcPr>
            <w:tcW w:w="1872" w:type="dxa"/>
            <w:tcBorders>
              <w:bottom w:val="nil"/>
            </w:tcBorders>
          </w:tcPr>
          <w:p w14:paraId="1281C24F" w14:textId="4EE669AB" w:rsidR="00E22E36" w:rsidRDefault="00462FFD" w:rsidP="00462FFD">
            <w:pPr>
              <w:jc w:val="center"/>
              <w:rPr>
                <w:rFonts w:ascii="Calibri" w:hAnsi="Calibri" w:cs="Calibri"/>
                <w:color w:val="000000" w:themeColor="text1"/>
              </w:rPr>
            </w:pPr>
            <w:r>
              <w:rPr>
                <w:rFonts w:ascii="Calibri" w:hAnsi="Calibri" w:cs="Calibri"/>
                <w:color w:val="000000" w:themeColor="text1"/>
              </w:rPr>
              <w:t>452314</w:t>
            </w:r>
          </w:p>
        </w:tc>
        <w:tc>
          <w:tcPr>
            <w:tcW w:w="1134" w:type="dxa"/>
            <w:tcBorders>
              <w:bottom w:val="nil"/>
            </w:tcBorders>
          </w:tcPr>
          <w:p w14:paraId="1708132A" w14:textId="05AC22DB" w:rsidR="00E22E36" w:rsidRDefault="00462FFD" w:rsidP="00462FFD">
            <w:pPr>
              <w:jc w:val="center"/>
              <w:rPr>
                <w:rFonts w:ascii="Calibri" w:hAnsi="Calibri" w:cs="Calibri"/>
                <w:color w:val="000000" w:themeColor="text1"/>
              </w:rPr>
            </w:pPr>
            <w:r>
              <w:rPr>
                <w:rFonts w:ascii="Calibri" w:hAnsi="Calibri" w:cs="Calibri"/>
                <w:color w:val="000000" w:themeColor="text1"/>
              </w:rPr>
              <w:t>20..-04-23</w:t>
            </w:r>
          </w:p>
        </w:tc>
        <w:tc>
          <w:tcPr>
            <w:tcW w:w="1559" w:type="dxa"/>
            <w:tcBorders>
              <w:bottom w:val="nil"/>
            </w:tcBorders>
          </w:tcPr>
          <w:p w14:paraId="7BCAC756" w14:textId="72350F85" w:rsidR="00E22E36" w:rsidRDefault="00462FFD" w:rsidP="00462FFD">
            <w:pPr>
              <w:jc w:val="right"/>
              <w:rPr>
                <w:rFonts w:ascii="Calibri" w:hAnsi="Calibri" w:cs="Calibri"/>
                <w:color w:val="000000" w:themeColor="text1"/>
              </w:rPr>
            </w:pPr>
            <w:r>
              <w:rPr>
                <w:rFonts w:ascii="Calibri" w:hAnsi="Calibri" w:cs="Calibri"/>
                <w:color w:val="000000" w:themeColor="text1"/>
              </w:rPr>
              <w:t>345,00</w:t>
            </w:r>
          </w:p>
        </w:tc>
        <w:tc>
          <w:tcPr>
            <w:tcW w:w="1418" w:type="dxa"/>
            <w:tcBorders>
              <w:bottom w:val="nil"/>
            </w:tcBorders>
          </w:tcPr>
          <w:p w14:paraId="2D4E2109" w14:textId="698E66C3" w:rsidR="00E22E36" w:rsidRDefault="00462FFD" w:rsidP="00462FFD">
            <w:pPr>
              <w:jc w:val="right"/>
              <w:rPr>
                <w:rFonts w:ascii="Calibri" w:hAnsi="Calibri" w:cs="Calibri"/>
                <w:color w:val="000000" w:themeColor="text1"/>
              </w:rPr>
            </w:pPr>
            <w:r>
              <w:rPr>
                <w:rFonts w:ascii="Calibri" w:hAnsi="Calibri" w:cs="Calibri"/>
                <w:color w:val="000000" w:themeColor="text1"/>
              </w:rPr>
              <w:t>0,00</w:t>
            </w:r>
          </w:p>
        </w:tc>
        <w:tc>
          <w:tcPr>
            <w:tcW w:w="1701" w:type="dxa"/>
            <w:tcBorders>
              <w:bottom w:val="nil"/>
            </w:tcBorders>
          </w:tcPr>
          <w:p w14:paraId="2956143D" w14:textId="296B1E51" w:rsidR="00E22E36" w:rsidRDefault="00462FFD" w:rsidP="00462FFD">
            <w:pPr>
              <w:jc w:val="right"/>
              <w:rPr>
                <w:rFonts w:ascii="Calibri" w:hAnsi="Calibri" w:cs="Calibri"/>
                <w:color w:val="000000" w:themeColor="text1"/>
              </w:rPr>
            </w:pPr>
            <w:r>
              <w:rPr>
                <w:rFonts w:ascii="Calibri" w:hAnsi="Calibri" w:cs="Calibri"/>
                <w:color w:val="000000" w:themeColor="text1"/>
              </w:rPr>
              <w:t>345,00</w:t>
            </w:r>
          </w:p>
        </w:tc>
      </w:tr>
      <w:tr w:rsidR="00462FFD" w14:paraId="0C92BBF9" w14:textId="77777777" w:rsidTr="0091030E">
        <w:tc>
          <w:tcPr>
            <w:tcW w:w="1242" w:type="dxa"/>
            <w:tcBorders>
              <w:top w:val="nil"/>
              <w:bottom w:val="nil"/>
            </w:tcBorders>
            <w:shd w:val="clear" w:color="auto" w:fill="F2F2F2" w:themeFill="background1" w:themeFillShade="F2"/>
          </w:tcPr>
          <w:p w14:paraId="6610B568" w14:textId="43CCE6C1" w:rsidR="00462FFD" w:rsidRDefault="00462FFD" w:rsidP="00462FFD">
            <w:pPr>
              <w:jc w:val="center"/>
              <w:rPr>
                <w:rFonts w:ascii="Calibri" w:hAnsi="Calibri" w:cs="Calibri"/>
                <w:color w:val="000000" w:themeColor="text1"/>
              </w:rPr>
            </w:pPr>
            <w:r>
              <w:rPr>
                <w:rFonts w:ascii="Calibri" w:hAnsi="Calibri" w:cs="Calibri"/>
                <w:color w:val="000000" w:themeColor="text1"/>
              </w:rPr>
              <w:t>11-38654</w:t>
            </w:r>
          </w:p>
        </w:tc>
        <w:tc>
          <w:tcPr>
            <w:tcW w:w="1872" w:type="dxa"/>
            <w:tcBorders>
              <w:top w:val="nil"/>
              <w:bottom w:val="nil"/>
            </w:tcBorders>
            <w:shd w:val="clear" w:color="auto" w:fill="F2F2F2" w:themeFill="background1" w:themeFillShade="F2"/>
          </w:tcPr>
          <w:p w14:paraId="2A0C3737" w14:textId="528A3547" w:rsidR="00462FFD" w:rsidRDefault="00462FFD" w:rsidP="00462FFD">
            <w:pPr>
              <w:jc w:val="center"/>
              <w:rPr>
                <w:rFonts w:ascii="Calibri" w:hAnsi="Calibri" w:cs="Calibri"/>
                <w:color w:val="000000" w:themeColor="text1"/>
              </w:rPr>
            </w:pPr>
            <w:r>
              <w:rPr>
                <w:rFonts w:ascii="Calibri" w:hAnsi="Calibri" w:cs="Calibri"/>
                <w:color w:val="000000" w:themeColor="text1"/>
              </w:rPr>
              <w:t>452389</w:t>
            </w:r>
          </w:p>
        </w:tc>
        <w:tc>
          <w:tcPr>
            <w:tcW w:w="1134" w:type="dxa"/>
            <w:tcBorders>
              <w:top w:val="nil"/>
              <w:bottom w:val="nil"/>
            </w:tcBorders>
            <w:shd w:val="clear" w:color="auto" w:fill="F2F2F2" w:themeFill="background1" w:themeFillShade="F2"/>
          </w:tcPr>
          <w:p w14:paraId="31AF0A0E" w14:textId="4A2A14FA" w:rsidR="00462FFD" w:rsidRDefault="00462FFD" w:rsidP="00462FFD">
            <w:pPr>
              <w:jc w:val="center"/>
              <w:rPr>
                <w:rFonts w:ascii="Calibri" w:hAnsi="Calibri" w:cs="Calibri"/>
                <w:color w:val="000000" w:themeColor="text1"/>
              </w:rPr>
            </w:pPr>
            <w:r>
              <w:rPr>
                <w:rFonts w:ascii="Calibri" w:hAnsi="Calibri" w:cs="Calibri"/>
                <w:color w:val="000000" w:themeColor="text1"/>
              </w:rPr>
              <w:t>20..-04-30</w:t>
            </w:r>
          </w:p>
        </w:tc>
        <w:tc>
          <w:tcPr>
            <w:tcW w:w="1559" w:type="dxa"/>
            <w:tcBorders>
              <w:top w:val="nil"/>
              <w:bottom w:val="nil"/>
            </w:tcBorders>
            <w:shd w:val="clear" w:color="auto" w:fill="F2F2F2" w:themeFill="background1" w:themeFillShade="F2"/>
          </w:tcPr>
          <w:p w14:paraId="23218318" w14:textId="3E106051" w:rsidR="00462FFD" w:rsidRDefault="00462FFD" w:rsidP="00462FFD">
            <w:pPr>
              <w:jc w:val="right"/>
              <w:rPr>
                <w:rFonts w:ascii="Calibri" w:hAnsi="Calibri" w:cs="Calibri"/>
                <w:color w:val="000000" w:themeColor="text1"/>
              </w:rPr>
            </w:pPr>
            <w:r>
              <w:rPr>
                <w:rFonts w:ascii="Calibri" w:hAnsi="Calibri" w:cs="Calibri"/>
                <w:color w:val="000000" w:themeColor="text1"/>
              </w:rPr>
              <w:t>763,78</w:t>
            </w:r>
          </w:p>
        </w:tc>
        <w:tc>
          <w:tcPr>
            <w:tcW w:w="1418" w:type="dxa"/>
            <w:tcBorders>
              <w:top w:val="nil"/>
              <w:bottom w:val="nil"/>
            </w:tcBorders>
            <w:shd w:val="clear" w:color="auto" w:fill="F2F2F2" w:themeFill="background1" w:themeFillShade="F2"/>
          </w:tcPr>
          <w:p w14:paraId="57AEF88C" w14:textId="6FD53C73" w:rsidR="00462FFD" w:rsidRDefault="00462FFD" w:rsidP="00462FFD">
            <w:pPr>
              <w:jc w:val="right"/>
              <w:rPr>
                <w:rFonts w:ascii="Calibri" w:hAnsi="Calibri" w:cs="Calibri"/>
                <w:color w:val="000000" w:themeColor="text1"/>
              </w:rPr>
            </w:pPr>
            <w:r>
              <w:rPr>
                <w:rFonts w:ascii="Calibri" w:hAnsi="Calibri" w:cs="Calibri"/>
                <w:color w:val="000000" w:themeColor="text1"/>
              </w:rPr>
              <w:t>0,00</w:t>
            </w:r>
          </w:p>
        </w:tc>
        <w:tc>
          <w:tcPr>
            <w:tcW w:w="1701" w:type="dxa"/>
            <w:tcBorders>
              <w:top w:val="nil"/>
              <w:bottom w:val="nil"/>
            </w:tcBorders>
            <w:shd w:val="clear" w:color="auto" w:fill="F2F2F2" w:themeFill="background1" w:themeFillShade="F2"/>
          </w:tcPr>
          <w:p w14:paraId="6E8201FA" w14:textId="6E24862D" w:rsidR="00462FFD" w:rsidRDefault="00462FFD" w:rsidP="00462FFD">
            <w:pPr>
              <w:jc w:val="right"/>
              <w:rPr>
                <w:rFonts w:ascii="Calibri" w:hAnsi="Calibri" w:cs="Calibri"/>
                <w:color w:val="000000" w:themeColor="text1"/>
              </w:rPr>
            </w:pPr>
            <w:r>
              <w:rPr>
                <w:rFonts w:ascii="Calibri" w:hAnsi="Calibri" w:cs="Calibri"/>
                <w:color w:val="000000" w:themeColor="text1"/>
              </w:rPr>
              <w:t>763,78</w:t>
            </w:r>
          </w:p>
        </w:tc>
      </w:tr>
      <w:tr w:rsidR="00462FFD" w14:paraId="48489FD9" w14:textId="77777777" w:rsidTr="0091030E">
        <w:tc>
          <w:tcPr>
            <w:tcW w:w="1242" w:type="dxa"/>
            <w:tcBorders>
              <w:top w:val="nil"/>
            </w:tcBorders>
          </w:tcPr>
          <w:p w14:paraId="6166329B" w14:textId="07FCE835" w:rsidR="00462FFD" w:rsidRDefault="00462FFD" w:rsidP="00462FFD">
            <w:pPr>
              <w:jc w:val="center"/>
              <w:rPr>
                <w:rFonts w:ascii="Calibri" w:hAnsi="Calibri" w:cs="Calibri"/>
                <w:color w:val="000000" w:themeColor="text1"/>
              </w:rPr>
            </w:pPr>
            <w:r>
              <w:rPr>
                <w:rFonts w:ascii="Calibri" w:hAnsi="Calibri" w:cs="Calibri"/>
                <w:color w:val="000000" w:themeColor="text1"/>
              </w:rPr>
              <w:t>11-38999</w:t>
            </w:r>
          </w:p>
        </w:tc>
        <w:tc>
          <w:tcPr>
            <w:tcW w:w="1872" w:type="dxa"/>
            <w:tcBorders>
              <w:top w:val="nil"/>
            </w:tcBorders>
          </w:tcPr>
          <w:p w14:paraId="28B04CD6" w14:textId="5DDE8337" w:rsidR="00462FFD" w:rsidRDefault="00462FFD" w:rsidP="00462FFD">
            <w:pPr>
              <w:jc w:val="center"/>
              <w:rPr>
                <w:rFonts w:ascii="Calibri" w:hAnsi="Calibri" w:cs="Calibri"/>
                <w:color w:val="000000" w:themeColor="text1"/>
              </w:rPr>
            </w:pPr>
            <w:r>
              <w:rPr>
                <w:rFonts w:ascii="Calibri" w:hAnsi="Calibri" w:cs="Calibri"/>
                <w:color w:val="000000" w:themeColor="text1"/>
              </w:rPr>
              <w:t>452397</w:t>
            </w:r>
          </w:p>
        </w:tc>
        <w:tc>
          <w:tcPr>
            <w:tcW w:w="1134" w:type="dxa"/>
            <w:tcBorders>
              <w:top w:val="nil"/>
            </w:tcBorders>
          </w:tcPr>
          <w:p w14:paraId="0E807022" w14:textId="775A6E32" w:rsidR="00462FFD" w:rsidRDefault="00462FFD" w:rsidP="00462FFD">
            <w:pPr>
              <w:jc w:val="center"/>
              <w:rPr>
                <w:rFonts w:ascii="Calibri" w:hAnsi="Calibri" w:cs="Calibri"/>
                <w:color w:val="000000" w:themeColor="text1"/>
              </w:rPr>
            </w:pPr>
            <w:r>
              <w:rPr>
                <w:rFonts w:ascii="Calibri" w:hAnsi="Calibri" w:cs="Calibri"/>
                <w:color w:val="000000" w:themeColor="text1"/>
              </w:rPr>
              <w:t>20..-05-03</w:t>
            </w:r>
          </w:p>
        </w:tc>
        <w:tc>
          <w:tcPr>
            <w:tcW w:w="1559" w:type="dxa"/>
            <w:tcBorders>
              <w:top w:val="nil"/>
            </w:tcBorders>
          </w:tcPr>
          <w:p w14:paraId="705A7947" w14:textId="43E96CC1" w:rsidR="00462FFD" w:rsidRDefault="00462FFD" w:rsidP="00462FFD">
            <w:pPr>
              <w:jc w:val="right"/>
              <w:rPr>
                <w:rFonts w:ascii="Calibri" w:hAnsi="Calibri" w:cs="Calibri"/>
                <w:color w:val="000000" w:themeColor="text1"/>
              </w:rPr>
            </w:pPr>
            <w:r>
              <w:rPr>
                <w:rFonts w:ascii="Calibri" w:hAnsi="Calibri" w:cs="Calibri"/>
                <w:color w:val="000000" w:themeColor="text1"/>
              </w:rPr>
              <w:t>630,00</w:t>
            </w:r>
          </w:p>
        </w:tc>
        <w:tc>
          <w:tcPr>
            <w:tcW w:w="1418" w:type="dxa"/>
            <w:tcBorders>
              <w:top w:val="nil"/>
            </w:tcBorders>
          </w:tcPr>
          <w:p w14:paraId="59EB8A15" w14:textId="02B74D26" w:rsidR="00462FFD" w:rsidRDefault="00462FFD" w:rsidP="00462FFD">
            <w:pPr>
              <w:jc w:val="right"/>
              <w:rPr>
                <w:rFonts w:ascii="Calibri" w:hAnsi="Calibri" w:cs="Calibri"/>
                <w:color w:val="000000" w:themeColor="text1"/>
              </w:rPr>
            </w:pPr>
            <w:r>
              <w:rPr>
                <w:rFonts w:ascii="Calibri" w:hAnsi="Calibri" w:cs="Calibri"/>
                <w:color w:val="000000" w:themeColor="text1"/>
              </w:rPr>
              <w:t>18,90</w:t>
            </w:r>
          </w:p>
        </w:tc>
        <w:tc>
          <w:tcPr>
            <w:tcW w:w="1701" w:type="dxa"/>
            <w:tcBorders>
              <w:top w:val="nil"/>
            </w:tcBorders>
          </w:tcPr>
          <w:p w14:paraId="3C1D3A0C" w14:textId="2655FD0F" w:rsidR="00462FFD" w:rsidRDefault="00462FFD" w:rsidP="00462FFD">
            <w:pPr>
              <w:jc w:val="right"/>
              <w:rPr>
                <w:rFonts w:ascii="Calibri" w:hAnsi="Calibri" w:cs="Calibri"/>
                <w:color w:val="000000" w:themeColor="text1"/>
              </w:rPr>
            </w:pPr>
            <w:r>
              <w:rPr>
                <w:rFonts w:ascii="Calibri" w:hAnsi="Calibri" w:cs="Calibri"/>
                <w:color w:val="000000" w:themeColor="text1"/>
              </w:rPr>
              <w:t>611,10</w:t>
            </w:r>
          </w:p>
        </w:tc>
      </w:tr>
      <w:tr w:rsidR="00462FFD" w14:paraId="2C297E51" w14:textId="77777777" w:rsidTr="00D123D7">
        <w:tc>
          <w:tcPr>
            <w:tcW w:w="7225" w:type="dxa"/>
            <w:gridSpan w:val="5"/>
            <w:shd w:val="clear" w:color="auto" w:fill="FFF2CC" w:themeFill="accent4" w:themeFillTint="33"/>
          </w:tcPr>
          <w:p w14:paraId="22ED8873" w14:textId="63C5977D" w:rsidR="00462FFD" w:rsidRPr="00D123D7" w:rsidRDefault="00462FFD" w:rsidP="00462FFD">
            <w:pPr>
              <w:jc w:val="right"/>
              <w:rPr>
                <w:rFonts w:ascii="Calibri" w:hAnsi="Calibri" w:cs="Calibri"/>
                <w:b/>
                <w:bCs/>
                <w:color w:val="000000" w:themeColor="text1"/>
              </w:rPr>
            </w:pPr>
            <w:r w:rsidRPr="00D123D7">
              <w:rPr>
                <w:rFonts w:ascii="Calibri" w:hAnsi="Calibri" w:cs="Calibri"/>
                <w:b/>
                <w:bCs/>
                <w:color w:val="000000" w:themeColor="text1"/>
              </w:rPr>
              <w:t>Die Gesamtsumme in EUR beträgt</w:t>
            </w:r>
          </w:p>
        </w:tc>
        <w:tc>
          <w:tcPr>
            <w:tcW w:w="1701" w:type="dxa"/>
            <w:shd w:val="clear" w:color="auto" w:fill="FFF2CC" w:themeFill="accent4" w:themeFillTint="33"/>
          </w:tcPr>
          <w:p w14:paraId="0D9870BB" w14:textId="3DE20066" w:rsidR="00462FFD" w:rsidRPr="00D123D7" w:rsidRDefault="00462FFD" w:rsidP="00462FFD">
            <w:pPr>
              <w:jc w:val="right"/>
              <w:rPr>
                <w:rFonts w:ascii="Calibri" w:hAnsi="Calibri" w:cs="Calibri"/>
                <w:b/>
                <w:bCs/>
                <w:color w:val="000000" w:themeColor="text1"/>
              </w:rPr>
            </w:pPr>
            <w:r w:rsidRPr="00D123D7">
              <w:rPr>
                <w:rFonts w:ascii="Calibri" w:hAnsi="Calibri" w:cs="Calibri"/>
                <w:b/>
                <w:bCs/>
                <w:color w:val="000000" w:themeColor="text1"/>
              </w:rPr>
              <w:t>1.757,68</w:t>
            </w:r>
          </w:p>
        </w:tc>
      </w:tr>
    </w:tbl>
    <w:p w14:paraId="1B26C9A8" w14:textId="45EB0A55" w:rsidR="00E22E36" w:rsidRPr="00F30814" w:rsidRDefault="00F30814" w:rsidP="0091030E">
      <w:pPr>
        <w:ind w:left="-85"/>
        <w:rPr>
          <w:color w:val="8EAADB" w:themeColor="accent1" w:themeTint="99"/>
        </w:rPr>
      </w:pPr>
      <w:r w:rsidRPr="00573333">
        <w:rPr>
          <w:rFonts w:ascii="Calibri" w:hAnsi="Calibri" w:cs="Calibri"/>
          <w:color w:val="8EAADB" w:themeColor="accent1" w:themeTint="99"/>
        </w:rPr>
        <w:t>•</w:t>
      </w:r>
    </w:p>
    <w:p w14:paraId="019122B0" w14:textId="18D3DE7C" w:rsidR="00E22E36" w:rsidRPr="00E22E36" w:rsidRDefault="00E24960" w:rsidP="0091030E">
      <w:pPr>
        <w:ind w:left="-85"/>
        <w:rPr>
          <w:color w:val="000000" w:themeColor="text1"/>
        </w:rPr>
      </w:pPr>
      <w:r>
        <w:rPr>
          <w:color w:val="000000" w:themeColor="text1"/>
        </w:rPr>
        <w:t>Bitte prüfen Sie das Zahlungsavis und geben Sie uns Bescheid, wenn etwas korrigiert werden muss. Falls wir innerhalb von 30 Tagen nichts von Ihnen hören, gehen wir davon aus, dass Sie mit der Zahlung ei</w:t>
      </w:r>
      <w:r>
        <w:rPr>
          <w:color w:val="000000" w:themeColor="text1"/>
        </w:rPr>
        <w:t>n</w:t>
      </w:r>
      <w:r>
        <w:rPr>
          <w:color w:val="000000" w:themeColor="text1"/>
        </w:rPr>
        <w:t xml:space="preserve">verstanden sind. </w:t>
      </w:r>
    </w:p>
    <w:p w14:paraId="78FBABFE" w14:textId="216B3F1B" w:rsidR="00E22E36" w:rsidRPr="00F30814" w:rsidRDefault="00F30814" w:rsidP="0091030E">
      <w:pPr>
        <w:ind w:left="-85"/>
        <w:rPr>
          <w:color w:val="8EAADB" w:themeColor="accent1" w:themeTint="99"/>
        </w:rPr>
      </w:pPr>
      <w:r w:rsidRPr="00573333">
        <w:rPr>
          <w:rFonts w:ascii="Calibri" w:hAnsi="Calibri" w:cs="Calibri"/>
          <w:color w:val="8EAADB" w:themeColor="accent1" w:themeTint="99"/>
        </w:rPr>
        <w:t>•</w:t>
      </w:r>
    </w:p>
    <w:p w14:paraId="251CDFFA" w14:textId="03BC0298" w:rsidR="00E24960" w:rsidRDefault="00E24960" w:rsidP="0091030E">
      <w:pPr>
        <w:ind w:left="-85"/>
      </w:pPr>
      <w:r>
        <w:t>Freundliche Grüße</w:t>
      </w:r>
    </w:p>
    <w:p w14:paraId="5EBC3CC9" w14:textId="5907D323" w:rsidR="00E24960" w:rsidRPr="00F30814" w:rsidRDefault="00F30814" w:rsidP="0091030E">
      <w:pPr>
        <w:ind w:left="-85"/>
        <w:rPr>
          <w:color w:val="8EAADB" w:themeColor="accent1" w:themeTint="99"/>
        </w:rPr>
      </w:pPr>
      <w:r w:rsidRPr="00573333">
        <w:rPr>
          <w:rFonts w:ascii="Calibri" w:hAnsi="Calibri" w:cs="Calibri"/>
          <w:color w:val="8EAADB" w:themeColor="accent1" w:themeTint="99"/>
        </w:rPr>
        <w:t>•</w:t>
      </w:r>
    </w:p>
    <w:p w14:paraId="734804B1" w14:textId="3DE25D38" w:rsidR="00E24960" w:rsidRDefault="00E24960" w:rsidP="0091030E">
      <w:pPr>
        <w:ind w:left="-85"/>
      </w:pPr>
      <w:r>
        <w:t>Briefmuster GmbH</w:t>
      </w:r>
    </w:p>
    <w:p w14:paraId="301F0F20" w14:textId="76B7BC2F" w:rsidR="00F30814" w:rsidRPr="00F30814" w:rsidRDefault="00F30814" w:rsidP="0091030E">
      <w:pPr>
        <w:ind w:left="-85"/>
        <w:rPr>
          <w:color w:val="8EAADB" w:themeColor="accent1" w:themeTint="99"/>
        </w:rPr>
      </w:pPr>
      <w:r w:rsidRPr="00573333">
        <w:rPr>
          <w:rFonts w:ascii="Calibri" w:hAnsi="Calibri" w:cs="Calibri"/>
          <w:color w:val="8EAADB" w:themeColor="accent1" w:themeTint="99"/>
        </w:rPr>
        <w:t>•</w:t>
      </w:r>
    </w:p>
    <w:p w14:paraId="7FE4E3C8" w14:textId="09864256" w:rsidR="00E24960" w:rsidRPr="00F30814" w:rsidRDefault="00F30814" w:rsidP="0091030E">
      <w:pPr>
        <w:ind w:left="-85"/>
        <w:rPr>
          <w:color w:val="8EAADB" w:themeColor="accent1" w:themeTint="99"/>
        </w:rPr>
      </w:pPr>
      <w:r w:rsidRPr="00573333">
        <w:rPr>
          <w:rFonts w:ascii="Calibri" w:hAnsi="Calibri" w:cs="Calibri"/>
          <w:color w:val="8EAADB" w:themeColor="accent1" w:themeTint="99"/>
        </w:rPr>
        <w:t>•</w:t>
      </w:r>
    </w:p>
    <w:p w14:paraId="1FD2A6A2" w14:textId="174066FC" w:rsidR="00E24960" w:rsidRPr="00F30814" w:rsidRDefault="00F30814" w:rsidP="0091030E">
      <w:pPr>
        <w:ind w:left="-85"/>
        <w:rPr>
          <w:color w:val="8EAADB" w:themeColor="accent1" w:themeTint="99"/>
        </w:rPr>
      </w:pPr>
      <w:r w:rsidRPr="00573333">
        <w:rPr>
          <w:rFonts w:ascii="Calibri" w:hAnsi="Calibri" w:cs="Calibri"/>
          <w:color w:val="8EAADB" w:themeColor="accent1" w:themeTint="99"/>
        </w:rPr>
        <w:t>•</w:t>
      </w:r>
    </w:p>
    <w:p w14:paraId="7E53027F" w14:textId="0583F695" w:rsidR="00E24960" w:rsidRDefault="00E24960" w:rsidP="0091030E">
      <w:pPr>
        <w:ind w:left="-85"/>
      </w:pPr>
      <w:proofErr w:type="spellStart"/>
      <w:r>
        <w:t>Wendula</w:t>
      </w:r>
      <w:proofErr w:type="spellEnd"/>
      <w:r>
        <w:t xml:space="preserve"> Cordes</w:t>
      </w:r>
    </w:p>
    <w:sectPr w:rsidR="00E24960" w:rsidSect="00C709B7">
      <w:headerReference w:type="default" r:id="rId8"/>
      <w:footerReference w:type="default" r:id="rId9"/>
      <w:pgSz w:w="11906" w:h="16838"/>
      <w:pgMar w:top="2552" w:right="1134"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27F5F" w14:textId="77777777" w:rsidR="00D47439" w:rsidRDefault="00D47439" w:rsidP="00140D38">
      <w:pPr>
        <w:spacing w:line="240" w:lineRule="auto"/>
      </w:pPr>
      <w:r>
        <w:separator/>
      </w:r>
    </w:p>
  </w:endnote>
  <w:endnote w:type="continuationSeparator" w:id="0">
    <w:p w14:paraId="41C662AA" w14:textId="77777777" w:rsidR="00D47439" w:rsidRDefault="00D47439" w:rsidP="00140D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3DBAD" w14:textId="4151DC51" w:rsidR="00083D42" w:rsidRDefault="002670E1">
    <w:pPr>
      <w:pStyle w:val="Fuzeile"/>
      <w:rPr>
        <w:b/>
        <w:bCs/>
        <w:color w:val="7F7F7F" w:themeColor="text1" w:themeTint="80"/>
        <w:sz w:val="24"/>
        <w:szCs w:val="24"/>
      </w:rPr>
    </w:pPr>
    <w:r>
      <w:rPr>
        <w:b/>
        <w:bCs/>
        <w:noProof/>
        <w:color w:val="7F7F7F" w:themeColor="text1" w:themeTint="80"/>
        <w:sz w:val="24"/>
        <w:szCs w:val="24"/>
        <w:lang w:eastAsia="de-DE"/>
      </w:rPr>
      <mc:AlternateContent>
        <mc:Choice Requires="wps">
          <w:drawing>
            <wp:anchor distT="0" distB="0" distL="114300" distR="114300" simplePos="0" relativeHeight="251671552" behindDoc="0" locked="0" layoutInCell="1" allowOverlap="1" wp14:anchorId="7D4AC7BB" wp14:editId="1D44EA63">
              <wp:simplePos x="0" y="0"/>
              <wp:positionH relativeFrom="column">
                <wp:posOffset>-45085</wp:posOffset>
              </wp:positionH>
              <wp:positionV relativeFrom="paragraph">
                <wp:posOffset>81915</wp:posOffset>
              </wp:positionV>
              <wp:extent cx="269631" cy="269631"/>
              <wp:effectExtent l="0" t="0" r="0" b="0"/>
              <wp:wrapNone/>
              <wp:docPr id="4" name="Oval 4"/>
              <wp:cNvGraphicFramePr/>
              <a:graphic xmlns:a="http://schemas.openxmlformats.org/drawingml/2006/main">
                <a:graphicData uri="http://schemas.microsoft.com/office/word/2010/wordprocessingShape">
                  <wps:wsp>
                    <wps:cNvSpPr/>
                    <wps:spPr>
                      <a:xfrm>
                        <a:off x="0" y="0"/>
                        <a:ext cx="269631" cy="269631"/>
                      </a:xfrm>
                      <a:prstGeom prst="ellipse">
                        <a:avLst/>
                      </a:prstGeom>
                      <a:ln>
                        <a:noFill/>
                      </a:ln>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1529D95" id="Oval 4" o:spid="_x0000_s1026" style="position:absolute;margin-left:-3.55pt;margin-top:6.45pt;width:21.25pt;height:21.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" fillcolor="#ffc000 [3207]" stroked="f" strokeweight="1pt">
              <v:stroke joinstyle="miter"/>
            </v:oval>
          </w:pict>
        </mc:Fallback>
      </mc:AlternateContent>
    </w:r>
  </w:p>
  <w:p w14:paraId="443A9E22" w14:textId="159E675A" w:rsidR="00D53440" w:rsidRPr="00083D42" w:rsidRDefault="00F41B0B" w:rsidP="002670E1">
    <w:pPr>
      <w:pStyle w:val="Fuzeile"/>
      <w:rPr>
        <w:b/>
        <w:bCs/>
      </w:rPr>
    </w:pPr>
    <w:r w:rsidRPr="00083D42">
      <w:rPr>
        <w:b/>
        <w:bCs/>
        <w:noProof/>
        <w:color w:val="7F7F7F" w:themeColor="text1" w:themeTint="80"/>
        <w:sz w:val="24"/>
        <w:szCs w:val="24"/>
        <w:lang w:eastAsia="de-DE"/>
      </w:rPr>
      <mc:AlternateContent>
        <mc:Choice Requires="wps">
          <w:drawing>
            <wp:anchor distT="0" distB="0" distL="114300" distR="114300" simplePos="0" relativeHeight="251661312" behindDoc="0" locked="0" layoutInCell="1" allowOverlap="1" wp14:anchorId="6BEE3AC0" wp14:editId="5DEAD921">
              <wp:simplePos x="0" y="0"/>
              <wp:positionH relativeFrom="page">
                <wp:posOffset>107950</wp:posOffset>
              </wp:positionH>
              <wp:positionV relativeFrom="page">
                <wp:posOffset>7560945</wp:posOffset>
              </wp:positionV>
              <wp:extent cx="252000" cy="0"/>
              <wp:effectExtent l="0" t="0" r="0" b="0"/>
              <wp:wrapNone/>
              <wp:docPr id="3" name="Gerader Verbinder 3"/>
              <wp:cNvGraphicFramePr/>
              <a:graphic xmlns:a="http://schemas.openxmlformats.org/drawingml/2006/main">
                <a:graphicData uri="http://schemas.microsoft.com/office/word/2010/wordprocessingShape">
                  <wps:wsp>
                    <wps:cNvCnPr/>
                    <wps:spPr>
                      <a:xfrm>
                        <a:off x="0" y="0"/>
                        <a:ext cx="25200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EE6E9E" id="Gerader Verbinder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8.5pt,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" strokecolor="gray [1629]" strokeweight=".5pt">
              <v:stroke joinstyle="miter"/>
              <w10:wrap anchorx="page" anchory="page"/>
            </v:line>
          </w:pict>
        </mc:Fallback>
      </mc:AlternateContent>
    </w:r>
    <w:r w:rsidR="00D53440" w:rsidRPr="00083D42">
      <w:rPr>
        <w:b/>
        <w:bCs/>
        <w:noProof/>
        <w:color w:val="7F7F7F" w:themeColor="text1" w:themeTint="80"/>
        <w:sz w:val="24"/>
        <w:szCs w:val="24"/>
        <w:lang w:eastAsia="de-DE"/>
      </w:rPr>
      <mc:AlternateContent>
        <mc:Choice Requires="wps">
          <w:drawing>
            <wp:anchor distT="0" distB="0" distL="114300" distR="114300" simplePos="0" relativeHeight="251660288" behindDoc="0" locked="0" layoutInCell="1" allowOverlap="1" wp14:anchorId="2FFBBBC1" wp14:editId="711281FF">
              <wp:simplePos x="0" y="0"/>
              <wp:positionH relativeFrom="page">
                <wp:posOffset>107950</wp:posOffset>
              </wp:positionH>
              <wp:positionV relativeFrom="page">
                <wp:posOffset>5346700</wp:posOffset>
              </wp:positionV>
              <wp:extent cx="360000"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36000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13C96B" id="Gerader Verbinde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8.5pt,421pt" to="36.8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" strokecolor="gray [1629]" strokeweight=".5pt">
              <v:stroke joinstyle="miter"/>
              <w10:wrap anchorx="page" anchory="page"/>
            </v:line>
          </w:pict>
        </mc:Fallback>
      </mc:AlternateContent>
    </w:r>
    <w:r w:rsidR="002670E1">
      <w:rPr>
        <w:b/>
        <w:bCs/>
        <w:color w:val="7F7F7F" w:themeColor="text1" w:themeTint="80"/>
        <w:sz w:val="24"/>
        <w:szCs w:val="24"/>
      </w:rPr>
      <w:t xml:space="preserve">        </w:t>
    </w:r>
    <w:r w:rsidR="00083D42" w:rsidRPr="00083D42">
      <w:rPr>
        <w:b/>
        <w:bCs/>
        <w:color w:val="7F7F7F" w:themeColor="text1" w:themeTint="80"/>
        <w:sz w:val="24"/>
        <w:szCs w:val="24"/>
      </w:rPr>
      <w:t>Pflicht- und Geschäftsangaben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8A6BC9" w14:textId="77777777" w:rsidR="00D47439" w:rsidRDefault="00D47439" w:rsidP="00140D38">
      <w:pPr>
        <w:spacing w:line="240" w:lineRule="auto"/>
      </w:pPr>
      <w:r>
        <w:separator/>
      </w:r>
    </w:p>
  </w:footnote>
  <w:footnote w:type="continuationSeparator" w:id="0">
    <w:p w14:paraId="1E821163" w14:textId="77777777" w:rsidR="00D47439" w:rsidRDefault="00D47439" w:rsidP="00140D38">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CDCE8" w14:textId="5B390AAD" w:rsidR="008479E3" w:rsidRDefault="009D6F3E" w:rsidP="00815F18">
    <w:pPr>
      <w:pStyle w:val="Kopfzeile"/>
      <w:jc w:val="center"/>
    </w:pPr>
    <w:r>
      <w:rPr>
        <w:b/>
        <w:bCs/>
        <w:noProof/>
        <w:color w:val="000000" w:themeColor="text1"/>
        <w:sz w:val="56"/>
        <w:szCs w:val="56"/>
        <w:lang w:eastAsia="de-DE"/>
      </w:rPr>
      <mc:AlternateContent>
        <mc:Choice Requires="wps">
          <w:drawing>
            <wp:anchor distT="0" distB="0" distL="114300" distR="114300" simplePos="0" relativeHeight="251666432" behindDoc="0" locked="0" layoutInCell="1" allowOverlap="1" wp14:anchorId="29FE23D0" wp14:editId="242A267F">
              <wp:simplePos x="0" y="0"/>
              <wp:positionH relativeFrom="column">
                <wp:posOffset>2261466</wp:posOffset>
              </wp:positionH>
              <wp:positionV relativeFrom="paragraph">
                <wp:posOffset>31115</wp:posOffset>
              </wp:positionV>
              <wp:extent cx="1111828" cy="1091046"/>
              <wp:effectExtent l="0" t="0" r="6350" b="1270"/>
              <wp:wrapNone/>
              <wp:docPr id="9" name="Oval 9"/>
              <wp:cNvGraphicFramePr/>
              <a:graphic xmlns:a="http://schemas.openxmlformats.org/drawingml/2006/main">
                <a:graphicData uri="http://schemas.microsoft.com/office/word/2010/wordprocessingShape">
                  <wps:wsp>
                    <wps:cNvSpPr/>
                    <wps:spPr>
                      <a:xfrm>
                        <a:off x="0" y="0"/>
                        <a:ext cx="1111828" cy="1091046"/>
                      </a:xfrm>
                      <a:prstGeom prst="ellipse">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8942AD" w14:textId="53BAE7EC" w:rsidR="009D6F3E" w:rsidRPr="009D6F3E" w:rsidRDefault="009D6F3E" w:rsidP="009D6F3E">
                          <w:pPr>
                            <w:rPr>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9FE23D0" id="Oval 9" o:spid="_x0000_s1026" style="position:absolute;left:0;text-align:left;margin-left:178.05pt;margin-top:2.45pt;width:87.55pt;height:85.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" fillcolor="#ffc000 [3207]" stroked="f" strokeweight="1pt">
              <v:stroke joinstyle="miter"/>
              <v:textbox>
                <w:txbxContent>
                  <w:p w14:paraId="6C8942AD" w14:textId="53BAE7EC" w:rsidR="009D6F3E" w:rsidRPr="009D6F3E" w:rsidRDefault="009D6F3E" w:rsidP="009D6F3E">
                    <w:pPr>
                      <w:rPr>
                        <w:sz w:val="32"/>
                        <w:szCs w:val="32"/>
                      </w:rPr>
                    </w:pPr>
                  </w:p>
                </w:txbxContent>
              </v:textbox>
            </v:oval>
          </w:pict>
        </mc:Fallback>
      </mc:AlternateContent>
    </w:r>
  </w:p>
  <w:p w14:paraId="64EAF995" w14:textId="57BB2891" w:rsidR="00D84F88" w:rsidRDefault="009D6F3E" w:rsidP="00815F18">
    <w:pPr>
      <w:pStyle w:val="Kopfzeile"/>
      <w:jc w:val="center"/>
    </w:pPr>
    <w:r>
      <w:rPr>
        <w:noProof/>
        <w:lang w:eastAsia="de-DE"/>
      </w:rPr>
      <mc:AlternateContent>
        <mc:Choice Requires="wps">
          <w:drawing>
            <wp:anchor distT="0" distB="0" distL="114300" distR="114300" simplePos="0" relativeHeight="251670528" behindDoc="0" locked="0" layoutInCell="1" allowOverlap="1" wp14:anchorId="60128A76" wp14:editId="2B318C4B">
              <wp:simplePos x="0" y="0"/>
              <wp:positionH relativeFrom="column">
                <wp:posOffset>2204608</wp:posOffset>
              </wp:positionH>
              <wp:positionV relativeFrom="paragraph">
                <wp:posOffset>102870</wp:posOffset>
              </wp:positionV>
              <wp:extent cx="1918073" cy="537882"/>
              <wp:effectExtent l="0" t="0" r="0" b="0"/>
              <wp:wrapNone/>
              <wp:docPr id="12" name="Textfeld 12"/>
              <wp:cNvGraphicFramePr/>
              <a:graphic xmlns:a="http://schemas.openxmlformats.org/drawingml/2006/main">
                <a:graphicData uri="http://schemas.microsoft.com/office/word/2010/wordprocessingShape">
                  <wps:wsp>
                    <wps:cNvSpPr txBox="1"/>
                    <wps:spPr>
                      <a:xfrm>
                        <a:off x="0" y="0"/>
                        <a:ext cx="1918073" cy="537882"/>
                      </a:xfrm>
                      <a:prstGeom prst="rect">
                        <a:avLst/>
                      </a:prstGeom>
                      <a:noFill/>
                      <a:ln w="6350">
                        <a:noFill/>
                      </a:ln>
                    </wps:spPr>
                    <wps:txbx>
                      <w:txbxContent>
                        <w:p w14:paraId="4D79C6DD" w14:textId="77777777" w:rsidR="009D6F3E" w:rsidRPr="009D6F3E" w:rsidRDefault="009D6F3E" w:rsidP="009D6F3E">
                          <w:pPr>
                            <w:rPr>
                              <w:b/>
                              <w:bCs/>
                              <w:color w:val="404040" w:themeColor="text1" w:themeTint="BF"/>
                              <w:sz w:val="32"/>
                              <w:szCs w:val="32"/>
                            </w:rPr>
                          </w:pPr>
                          <w:proofErr w:type="spellStart"/>
                          <w:r w:rsidRPr="009D6F3E">
                            <w:rPr>
                              <w:b/>
                              <w:bCs/>
                              <w:color w:val="404040" w:themeColor="text1" w:themeTint="BF"/>
                              <w:sz w:val="56"/>
                              <w:szCs w:val="56"/>
                            </w:rPr>
                            <w:t>muster</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0128A76" id="_x0000_t202" coordsize="21600,21600" o:spt="202" path="m,l,21600r21600,l21600,xe">
              <v:stroke joinstyle="miter"/>
              <v:path gradientshapeok="t" o:connecttype="rect"/>
            </v:shapetype>
            <v:shape id="Textfeld 12" o:spid="_x0000_s1027" type="#_x0000_t202" style="position:absolute;left:0;text-align:left;margin-left:173.6pt;margin-top:8.1pt;width:151.05pt;height:4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" filled="f" stroked="f" strokeweight=".5pt">
              <v:textbox>
                <w:txbxContent>
                  <w:p w14:paraId="4D79C6DD" w14:textId="77777777" w:rsidR="009D6F3E" w:rsidRPr="009D6F3E" w:rsidRDefault="009D6F3E" w:rsidP="009D6F3E">
                    <w:pPr>
                      <w:rPr>
                        <w:b/>
                        <w:bCs/>
                        <w:color w:val="404040" w:themeColor="text1" w:themeTint="BF"/>
                        <w:sz w:val="32"/>
                        <w:szCs w:val="32"/>
                      </w:rPr>
                    </w:pPr>
                    <w:proofErr w:type="spellStart"/>
                    <w:r w:rsidRPr="009D6F3E">
                      <w:rPr>
                        <w:b/>
                        <w:bCs/>
                        <w:color w:val="404040" w:themeColor="text1" w:themeTint="BF"/>
                        <w:sz w:val="56"/>
                        <w:szCs w:val="56"/>
                      </w:rPr>
                      <w:t>muster</w:t>
                    </w:r>
                    <w:proofErr w:type="spellEnd"/>
                  </w:p>
                </w:txbxContent>
              </v:textbox>
            </v:shape>
          </w:pict>
        </mc:Fallback>
      </mc:AlternateContent>
    </w:r>
  </w:p>
  <w:p w14:paraId="35546BD6" w14:textId="04AA0000" w:rsidR="008479E3" w:rsidRPr="00D84F88" w:rsidRDefault="00503EF8" w:rsidP="002B6672">
    <w:pPr>
      <w:pStyle w:val="KeinLeerraum"/>
      <w:pBdr>
        <w:bottom w:val="single" w:sz="4" w:space="1" w:color="auto"/>
      </w:pBdr>
      <w:ind w:right="-2"/>
      <w:jc w:val="center"/>
      <w:rPr>
        <w:color w:val="7F7F7F" w:themeColor="text1" w:themeTint="80"/>
        <w:sz w:val="52"/>
        <w:szCs w:val="52"/>
      </w:rPr>
    </w:pPr>
    <w:r w:rsidRPr="008479E3">
      <w:rPr>
        <w:b/>
        <w:bCs/>
        <w:noProof/>
        <w:color w:val="FFC000" w:themeColor="accent4"/>
        <w:sz w:val="56"/>
        <w:szCs w:val="56"/>
        <w:lang w:eastAsia="de-DE"/>
      </w:rPr>
      <mc:AlternateContent>
        <mc:Choice Requires="wps">
          <w:drawing>
            <wp:anchor distT="0" distB="0" distL="114300" distR="114300" simplePos="0" relativeHeight="251659264" behindDoc="0" locked="0" layoutInCell="1" allowOverlap="1" wp14:anchorId="6CFAE6F2" wp14:editId="08CEC430">
              <wp:simplePos x="0" y="0"/>
              <wp:positionH relativeFrom="page">
                <wp:posOffset>107950</wp:posOffset>
              </wp:positionH>
              <wp:positionV relativeFrom="page">
                <wp:posOffset>3780790</wp:posOffset>
              </wp:positionV>
              <wp:extent cx="252000" cy="0"/>
              <wp:effectExtent l="0" t="0" r="0" b="0"/>
              <wp:wrapNone/>
              <wp:docPr id="1" name="Gerader Verbinder 1"/>
              <wp:cNvGraphicFramePr/>
              <a:graphic xmlns:a="http://schemas.openxmlformats.org/drawingml/2006/main">
                <a:graphicData uri="http://schemas.microsoft.com/office/word/2010/wordprocessingShape">
                  <wps:wsp>
                    <wps:cNvCnPr/>
                    <wps:spPr>
                      <a:xfrm>
                        <a:off x="0" y="0"/>
                        <a:ext cx="25200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72E9915" id="Gerader Verbinder 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8.5pt,297.7pt" to="28.3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" strokecolor="gray [1629]" strokeweight=".5pt">
              <v:stroke joinstyle="miter"/>
              <w10:wrap anchorx="page" anchory="page"/>
            </v:line>
          </w:pict>
        </mc:Fallback>
      </mc:AlternateContent>
    </w:r>
    <w:r w:rsidR="008479E3" w:rsidRPr="00D84F88">
      <w:rPr>
        <w:b/>
        <w:bCs/>
        <w:color w:val="7F7F7F" w:themeColor="text1" w:themeTint="80"/>
        <w:sz w:val="56"/>
        <w:szCs w:val="56"/>
      </w:rPr>
      <w:t>Brie</w:t>
    </w:r>
    <w:r w:rsidR="009D6F3E">
      <w:rPr>
        <w:b/>
        <w:bCs/>
        <w:color w:val="7F7F7F" w:themeColor="text1" w:themeTint="80"/>
        <w:sz w:val="56"/>
        <w:szCs w:val="56"/>
      </w:rPr>
      <w:t xml:space="preserve">f                </w:t>
    </w:r>
    <w:r w:rsidR="008479E3" w:rsidRPr="00D84F88">
      <w:rPr>
        <w:b/>
        <w:bCs/>
        <w:color w:val="7F7F7F" w:themeColor="text1" w:themeTint="80"/>
        <w:sz w:val="56"/>
        <w:szCs w:val="56"/>
      </w:rPr>
      <w:t>GmbH</w:t>
    </w:r>
  </w:p>
  <w:p w14:paraId="7CF4B37F" w14:textId="55DB5AD9" w:rsidR="00D84F88" w:rsidRPr="00D84F88" w:rsidRDefault="00D84F88" w:rsidP="00815F18">
    <w:pPr>
      <w:pStyle w:val="KeinLeerraum"/>
      <w:ind w:right="-2"/>
      <w:jc w:val="center"/>
      <w:rPr>
        <w:color w:val="7F7F7F" w:themeColor="text1" w:themeTint="80"/>
        <w:sz w:val="32"/>
        <w:szCs w:val="32"/>
      </w:rPr>
    </w:pPr>
  </w:p>
  <w:p w14:paraId="077F366E" w14:textId="2D858092" w:rsidR="00D84F88" w:rsidRDefault="00D84F88" w:rsidP="00815F18">
    <w:pPr>
      <w:pStyle w:val="KeinLeerraum"/>
      <w:ind w:right="-2"/>
      <w:jc w:val="center"/>
    </w:pPr>
  </w:p>
  <w:p w14:paraId="63615691" w14:textId="75F7AFA8" w:rsidR="00815F18" w:rsidRPr="008479E3" w:rsidRDefault="00815F18" w:rsidP="00D84F88">
    <w:pPr>
      <w:pStyle w:val="KeinLeerraum"/>
      <w:ind w:right="-2"/>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44CCB"/>
    <w:multiLevelType w:val="hybridMultilevel"/>
    <w:tmpl w:val="F7BCB304"/>
    <w:lvl w:ilvl="0" w:tplc="84DA006E">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E1D5233"/>
    <w:multiLevelType w:val="hybridMultilevel"/>
    <w:tmpl w:val="9B14C7EE"/>
    <w:lvl w:ilvl="0" w:tplc="26FCE0EE">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unkel-Razum, Dr. Kathrin">
    <w15:presenceInfo w15:providerId="AD" w15:userId="S::Kathrin.Kunkel-Razum@duden.de::96d67fe4-9a35-4ef6-bab5-b6ba2e95c9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7"/>
  <w:activeWritingStyle w:appName="MSWord" w:lang="de-DE" w:vendorID="64" w:dllVersion="6" w:nlCheck="1" w:checkStyle="0"/>
  <w:activeWritingStyle w:appName="MSWord" w:lang="de-DE" w:vendorID="64" w:dllVersion="4096" w:nlCheck="1" w:checkStyle="0"/>
  <w:activeWritingStyle w:appName="MSWord" w:lang="de-DE" w:vendorID="64" w:dllVersion="0" w:nlCheck="1" w:checkStyle="0"/>
  <w:activeWritingStyle w:appName="MSWord" w:lang="it-IT" w:vendorID="64" w:dllVersion="0" w:nlCheck="1" w:checkStyle="0"/>
  <w:activeWritingStyle w:appName="MSWord" w:lang="de-DE" w:vendorID="64" w:dllVersion="131078" w:nlCheck="1" w:checkStyle="1"/>
  <w:proofState w:spelling="clean" w:grammar="clean"/>
  <w:revisionView w:markup="0"/>
  <w:doNotTrackMove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A7E"/>
    <w:rsid w:val="0001155E"/>
    <w:rsid w:val="00050AA0"/>
    <w:rsid w:val="00083D42"/>
    <w:rsid w:val="000A1C1F"/>
    <w:rsid w:val="000A3661"/>
    <w:rsid w:val="00134F16"/>
    <w:rsid w:val="00137BA0"/>
    <w:rsid w:val="00140D38"/>
    <w:rsid w:val="0016254C"/>
    <w:rsid w:val="001A1421"/>
    <w:rsid w:val="001C6820"/>
    <w:rsid w:val="00231292"/>
    <w:rsid w:val="00261B32"/>
    <w:rsid w:val="002670E1"/>
    <w:rsid w:val="00273A07"/>
    <w:rsid w:val="00287FBA"/>
    <w:rsid w:val="002B6672"/>
    <w:rsid w:val="003960DE"/>
    <w:rsid w:val="003F3409"/>
    <w:rsid w:val="00462FFD"/>
    <w:rsid w:val="00463475"/>
    <w:rsid w:val="004B5454"/>
    <w:rsid w:val="00503EF8"/>
    <w:rsid w:val="005234B9"/>
    <w:rsid w:val="00545BDB"/>
    <w:rsid w:val="00573115"/>
    <w:rsid w:val="0062666C"/>
    <w:rsid w:val="00630A6A"/>
    <w:rsid w:val="006541E2"/>
    <w:rsid w:val="00697536"/>
    <w:rsid w:val="006C5ED3"/>
    <w:rsid w:val="006E59E2"/>
    <w:rsid w:val="00756B0D"/>
    <w:rsid w:val="007970C1"/>
    <w:rsid w:val="007E3060"/>
    <w:rsid w:val="00813492"/>
    <w:rsid w:val="00815F18"/>
    <w:rsid w:val="008312FC"/>
    <w:rsid w:val="008479E3"/>
    <w:rsid w:val="00903F93"/>
    <w:rsid w:val="0091030E"/>
    <w:rsid w:val="009A1043"/>
    <w:rsid w:val="009B6B10"/>
    <w:rsid w:val="009D6F3E"/>
    <w:rsid w:val="00AD4E76"/>
    <w:rsid w:val="00BB64FD"/>
    <w:rsid w:val="00C709B7"/>
    <w:rsid w:val="00CA16EA"/>
    <w:rsid w:val="00CE7E77"/>
    <w:rsid w:val="00CF01A0"/>
    <w:rsid w:val="00D123D7"/>
    <w:rsid w:val="00D47439"/>
    <w:rsid w:val="00D53440"/>
    <w:rsid w:val="00D65727"/>
    <w:rsid w:val="00D84F88"/>
    <w:rsid w:val="00D950E3"/>
    <w:rsid w:val="00DD5516"/>
    <w:rsid w:val="00DE74A9"/>
    <w:rsid w:val="00E00DC1"/>
    <w:rsid w:val="00E22E36"/>
    <w:rsid w:val="00E24960"/>
    <w:rsid w:val="00E61894"/>
    <w:rsid w:val="00EE7017"/>
    <w:rsid w:val="00F226F6"/>
    <w:rsid w:val="00F30814"/>
    <w:rsid w:val="00F41B0B"/>
    <w:rsid w:val="00F6315D"/>
    <w:rsid w:val="00F66830"/>
    <w:rsid w:val="00FB5A7E"/>
    <w:rsid w:val="00FB69C7"/>
    <w:rsid w:val="00FD58DF"/>
    <w:rsid w:val="00FF666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9F4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273A0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eichen"/>
    <w:uiPriority w:val="99"/>
    <w:unhideWhenUsed/>
    <w:rsid w:val="00140D38"/>
    <w:pPr>
      <w:tabs>
        <w:tab w:val="center" w:pos="4536"/>
        <w:tab w:val="right" w:pos="9072"/>
      </w:tabs>
      <w:spacing w:line="240" w:lineRule="auto"/>
    </w:pPr>
  </w:style>
  <w:style w:type="character" w:customStyle="1" w:styleId="KopfzeileZeichen">
    <w:name w:val="Kopfzeile Zeichen"/>
    <w:basedOn w:val="Absatzstandardschriftart"/>
    <w:link w:val="Kopfzeile"/>
    <w:uiPriority w:val="99"/>
    <w:rsid w:val="00140D38"/>
  </w:style>
  <w:style w:type="paragraph" w:styleId="Fuzeile">
    <w:name w:val="footer"/>
    <w:basedOn w:val="Standard"/>
    <w:link w:val="FuzeileZeichen"/>
    <w:uiPriority w:val="99"/>
    <w:unhideWhenUsed/>
    <w:rsid w:val="00140D38"/>
    <w:pPr>
      <w:tabs>
        <w:tab w:val="center" w:pos="4536"/>
        <w:tab w:val="right" w:pos="9072"/>
      </w:tabs>
      <w:spacing w:line="240" w:lineRule="auto"/>
    </w:pPr>
  </w:style>
  <w:style w:type="character" w:customStyle="1" w:styleId="FuzeileZeichen">
    <w:name w:val="Fußzeile Zeichen"/>
    <w:basedOn w:val="Absatzstandardschriftart"/>
    <w:link w:val="Fuzeile"/>
    <w:uiPriority w:val="99"/>
    <w:rsid w:val="00140D38"/>
  </w:style>
  <w:style w:type="paragraph" w:styleId="KeinLeerraum">
    <w:name w:val="No Spacing"/>
    <w:uiPriority w:val="1"/>
    <w:qFormat/>
    <w:rsid w:val="008479E3"/>
    <w:pPr>
      <w:spacing w:line="240" w:lineRule="auto"/>
    </w:pPr>
  </w:style>
  <w:style w:type="paragraph" w:styleId="Listenabsatz">
    <w:name w:val="List Paragraph"/>
    <w:basedOn w:val="Standard"/>
    <w:uiPriority w:val="34"/>
    <w:qFormat/>
    <w:rsid w:val="00D65727"/>
    <w:pPr>
      <w:ind w:left="720"/>
      <w:contextualSpacing/>
    </w:pPr>
  </w:style>
  <w:style w:type="paragraph" w:styleId="Sprechblasentext">
    <w:name w:val="Balloon Text"/>
    <w:basedOn w:val="Standard"/>
    <w:link w:val="SprechblasentextZeichen"/>
    <w:uiPriority w:val="99"/>
    <w:semiHidden/>
    <w:unhideWhenUsed/>
    <w:rsid w:val="00697536"/>
    <w:pPr>
      <w:spacing w:line="240" w:lineRule="auto"/>
    </w:pPr>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697536"/>
    <w:rPr>
      <w:rFonts w:ascii="Times New Roman" w:hAnsi="Times New Roman" w:cs="Times New Roman"/>
      <w:sz w:val="18"/>
      <w:szCs w:val="18"/>
    </w:rPr>
  </w:style>
  <w:style w:type="character" w:styleId="Link">
    <w:name w:val="Hyperlink"/>
    <w:basedOn w:val="Absatzstandardschriftart"/>
    <w:uiPriority w:val="99"/>
    <w:unhideWhenUsed/>
    <w:rsid w:val="00545BDB"/>
    <w:rPr>
      <w:color w:val="0563C1" w:themeColor="hyperlink"/>
      <w:u w:val="single"/>
    </w:rPr>
  </w:style>
  <w:style w:type="character" w:customStyle="1" w:styleId="UnresolvedMention">
    <w:name w:val="Unresolved Mention"/>
    <w:basedOn w:val="Absatzstandardschriftart"/>
    <w:uiPriority w:val="99"/>
    <w:semiHidden/>
    <w:unhideWhenUsed/>
    <w:rsid w:val="00545BDB"/>
    <w:rPr>
      <w:color w:val="605E5C"/>
      <w:shd w:val="clear" w:color="auto" w:fill="E1DFDD"/>
    </w:rPr>
  </w:style>
  <w:style w:type="character" w:styleId="GesichteterLink">
    <w:name w:val="FollowedHyperlink"/>
    <w:basedOn w:val="Absatzstandardschriftart"/>
    <w:uiPriority w:val="99"/>
    <w:semiHidden/>
    <w:unhideWhenUsed/>
    <w:rsid w:val="003F3409"/>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273A0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eichen"/>
    <w:uiPriority w:val="99"/>
    <w:unhideWhenUsed/>
    <w:rsid w:val="00140D38"/>
    <w:pPr>
      <w:tabs>
        <w:tab w:val="center" w:pos="4536"/>
        <w:tab w:val="right" w:pos="9072"/>
      </w:tabs>
      <w:spacing w:line="240" w:lineRule="auto"/>
    </w:pPr>
  </w:style>
  <w:style w:type="character" w:customStyle="1" w:styleId="KopfzeileZeichen">
    <w:name w:val="Kopfzeile Zeichen"/>
    <w:basedOn w:val="Absatzstandardschriftart"/>
    <w:link w:val="Kopfzeile"/>
    <w:uiPriority w:val="99"/>
    <w:rsid w:val="00140D38"/>
  </w:style>
  <w:style w:type="paragraph" w:styleId="Fuzeile">
    <w:name w:val="footer"/>
    <w:basedOn w:val="Standard"/>
    <w:link w:val="FuzeileZeichen"/>
    <w:uiPriority w:val="99"/>
    <w:unhideWhenUsed/>
    <w:rsid w:val="00140D38"/>
    <w:pPr>
      <w:tabs>
        <w:tab w:val="center" w:pos="4536"/>
        <w:tab w:val="right" w:pos="9072"/>
      </w:tabs>
      <w:spacing w:line="240" w:lineRule="auto"/>
    </w:pPr>
  </w:style>
  <w:style w:type="character" w:customStyle="1" w:styleId="FuzeileZeichen">
    <w:name w:val="Fußzeile Zeichen"/>
    <w:basedOn w:val="Absatzstandardschriftart"/>
    <w:link w:val="Fuzeile"/>
    <w:uiPriority w:val="99"/>
    <w:rsid w:val="00140D38"/>
  </w:style>
  <w:style w:type="paragraph" w:styleId="KeinLeerraum">
    <w:name w:val="No Spacing"/>
    <w:uiPriority w:val="1"/>
    <w:qFormat/>
    <w:rsid w:val="008479E3"/>
    <w:pPr>
      <w:spacing w:line="240" w:lineRule="auto"/>
    </w:pPr>
  </w:style>
  <w:style w:type="paragraph" w:styleId="Listenabsatz">
    <w:name w:val="List Paragraph"/>
    <w:basedOn w:val="Standard"/>
    <w:uiPriority w:val="34"/>
    <w:qFormat/>
    <w:rsid w:val="00D65727"/>
    <w:pPr>
      <w:ind w:left="720"/>
      <w:contextualSpacing/>
    </w:pPr>
  </w:style>
  <w:style w:type="paragraph" w:styleId="Sprechblasentext">
    <w:name w:val="Balloon Text"/>
    <w:basedOn w:val="Standard"/>
    <w:link w:val="SprechblasentextZeichen"/>
    <w:uiPriority w:val="99"/>
    <w:semiHidden/>
    <w:unhideWhenUsed/>
    <w:rsid w:val="00697536"/>
    <w:pPr>
      <w:spacing w:line="240" w:lineRule="auto"/>
    </w:pPr>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697536"/>
    <w:rPr>
      <w:rFonts w:ascii="Times New Roman" w:hAnsi="Times New Roman" w:cs="Times New Roman"/>
      <w:sz w:val="18"/>
      <w:szCs w:val="18"/>
    </w:rPr>
  </w:style>
  <w:style w:type="character" w:styleId="Link">
    <w:name w:val="Hyperlink"/>
    <w:basedOn w:val="Absatzstandardschriftart"/>
    <w:uiPriority w:val="99"/>
    <w:unhideWhenUsed/>
    <w:rsid w:val="00545BDB"/>
    <w:rPr>
      <w:color w:val="0563C1" w:themeColor="hyperlink"/>
      <w:u w:val="single"/>
    </w:rPr>
  </w:style>
  <w:style w:type="character" w:customStyle="1" w:styleId="UnresolvedMention">
    <w:name w:val="Unresolved Mention"/>
    <w:basedOn w:val="Absatzstandardschriftart"/>
    <w:uiPriority w:val="99"/>
    <w:semiHidden/>
    <w:unhideWhenUsed/>
    <w:rsid w:val="00545BDB"/>
    <w:rPr>
      <w:color w:val="605E5C"/>
      <w:shd w:val="clear" w:color="auto" w:fill="E1DFDD"/>
    </w:rPr>
  </w:style>
  <w:style w:type="character" w:styleId="GesichteterLink">
    <w:name w:val="FollowedHyperlink"/>
    <w:basedOn w:val="Absatzstandardschriftart"/>
    <w:uiPriority w:val="99"/>
    <w:semiHidden/>
    <w:unhideWhenUsed/>
    <w:rsid w:val="003F34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984</Characters>
  <Application>Microsoft Macintosh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Stephan</dc:creator>
  <cp:keywords/>
  <dc:description/>
  <cp:lastModifiedBy>Britta</cp:lastModifiedBy>
  <cp:revision>4</cp:revision>
  <cp:lastPrinted>2020-09-24T14:20:00Z</cp:lastPrinted>
  <dcterms:created xsi:type="dcterms:W3CDTF">2020-09-24T14:20:00Z</dcterms:created>
  <dcterms:modified xsi:type="dcterms:W3CDTF">2020-10-10T10:31:00Z</dcterms:modified>
</cp:coreProperties>
</file>